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C38FF" w14:textId="17DE7DBA" w:rsidR="001E1BDD" w:rsidDel="00A03AE2" w:rsidRDefault="001E1BDD" w:rsidP="00E64E37">
      <w:pPr>
        <w:tabs>
          <w:tab w:val="left" w:pos="6115"/>
        </w:tabs>
        <w:jc w:val="both"/>
        <w:rPr>
          <w:del w:id="0" w:author="Anjum, Aisha" w:date="2024-11-21T23:54:00Z" w16du:dateUtc="2024-11-21T23:54:00Z"/>
          <w:rFonts w:ascii="Calibri" w:hAnsi="Calibri" w:cs="Calibri"/>
          <w:b/>
        </w:rPr>
      </w:pPr>
    </w:p>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4B8BB85A" w14:textId="4661D22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14:paraId="4A2C22C5" w14:textId="1D96B4EB"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Personal Legal Representative </w:t>
      </w:r>
      <w:r w:rsidR="000037BC">
        <w:rPr>
          <w:rStyle w:val="normaltextrun"/>
          <w:rFonts w:ascii="Calibri" w:hAnsi="Calibri" w:cs="Calibri"/>
          <w:b/>
          <w:bCs/>
          <w:sz w:val="40"/>
          <w:szCs w:val="40"/>
        </w:rPr>
        <w:t>–</w:t>
      </w:r>
      <w:r>
        <w:rPr>
          <w:rStyle w:val="normaltextrun"/>
          <w:rFonts w:ascii="Calibri" w:hAnsi="Calibri" w:cs="Calibri"/>
          <w:b/>
          <w:bCs/>
          <w:sz w:val="40"/>
          <w:szCs w:val="40"/>
        </w:rPr>
        <w:t xml:space="preserve"> </w:t>
      </w:r>
      <w:r w:rsidR="000037BC">
        <w:rPr>
          <w:rStyle w:val="normaltextrun"/>
          <w:rFonts w:ascii="Calibri" w:hAnsi="Calibri" w:cs="Calibri"/>
          <w:b/>
          <w:bCs/>
          <w:sz w:val="40"/>
          <w:szCs w:val="40"/>
        </w:rPr>
        <w:t>Video</w:t>
      </w:r>
      <w:r>
        <w:rPr>
          <w:rStyle w:val="normaltextrun"/>
          <w:rFonts w:ascii="Calibri" w:hAnsi="Calibri" w:cs="Calibri"/>
          <w:b/>
          <w:bCs/>
          <w:sz w:val="40"/>
          <w:szCs w:val="40"/>
        </w:rPr>
        <w:t xml:space="preserve"> Consent Form</w:t>
      </w:r>
      <w:r>
        <w:rPr>
          <w:rStyle w:val="eop"/>
          <w:rFonts w:ascii="Calibri" w:hAnsi="Calibri" w:cs="Calibri"/>
          <w:sz w:val="40"/>
          <w:szCs w:val="40"/>
        </w:rPr>
        <w:t> </w:t>
      </w:r>
    </w:p>
    <w:p w14:paraId="1A3EC3C0"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14:paraId="74E84A9A" w14:textId="5D23BE00"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Nearest Relative/Guardian/Welfare Attorney – </w:t>
      </w:r>
      <w:r w:rsidR="000037BC">
        <w:rPr>
          <w:rStyle w:val="normaltextrun"/>
          <w:rFonts w:ascii="Calibri" w:hAnsi="Calibri" w:cs="Calibri"/>
          <w:b/>
          <w:bCs/>
          <w:sz w:val="40"/>
          <w:szCs w:val="40"/>
        </w:rPr>
        <w:t xml:space="preserve">Video </w:t>
      </w:r>
      <w:r>
        <w:rPr>
          <w:rStyle w:val="normaltextrun"/>
          <w:rFonts w:ascii="Calibri" w:hAnsi="Calibri" w:cs="Calibri"/>
          <w:b/>
          <w:bCs/>
          <w:sz w:val="40"/>
          <w:szCs w:val="40"/>
        </w:rPr>
        <w:t>Consent Form</w:t>
      </w:r>
      <w:r>
        <w:rPr>
          <w:rStyle w:val="eop"/>
          <w:rFonts w:ascii="Calibri" w:hAnsi="Calibri" w:cs="Calibri"/>
          <w:sz w:val="40"/>
          <w:szCs w:val="40"/>
        </w:rPr>
        <w:t> </w:t>
      </w:r>
    </w:p>
    <w:p w14:paraId="2D292ECB" w14:textId="77777777" w:rsidR="00FF6463" w:rsidRPr="00FF6463" w:rsidRDefault="00FF6463" w:rsidP="00FF6463">
      <w:pPr>
        <w:rPr>
          <w:rFonts w:asciiTheme="majorHAnsi" w:hAnsiTheme="majorHAnsi" w:cstheme="majorHAnsi"/>
          <w:sz w:val="22"/>
          <w:szCs w:val="22"/>
        </w:rPr>
      </w:pPr>
    </w:p>
    <w:p w14:paraId="21288F5C" w14:textId="77777777" w:rsidR="000037BC" w:rsidRDefault="000037BC" w:rsidP="000037BC">
      <w:pPr>
        <w:rPr>
          <w:ins w:id="1" w:author="Beren Barklam" w:date="2024-11-18T14:19:00Z" w16du:dateUtc="2024-11-18T14:19:00Z"/>
          <w:rFonts w:asciiTheme="majorHAnsi" w:hAnsiTheme="majorHAnsi" w:cstheme="majorHAnsi"/>
          <w:b/>
          <w:bCs/>
          <w:sz w:val="22"/>
          <w:szCs w:val="22"/>
          <w:u w:val="single"/>
        </w:rPr>
      </w:pPr>
      <w:bookmarkStart w:id="2" w:name="_Hlk117693229"/>
      <w:r w:rsidRPr="000037BC">
        <w:rPr>
          <w:rFonts w:asciiTheme="majorHAnsi" w:hAnsiTheme="majorHAnsi" w:cstheme="majorHAnsi"/>
          <w:b/>
          <w:bCs/>
          <w:sz w:val="22"/>
          <w:szCs w:val="22"/>
          <w:u w:val="single"/>
        </w:rPr>
        <w:t>Consent video</w:t>
      </w:r>
    </w:p>
    <w:p w14:paraId="3996CF44" w14:textId="77777777" w:rsidR="00ED70CA" w:rsidRPr="002F3C02" w:rsidRDefault="00ED70CA" w:rsidP="000037BC">
      <w:pPr>
        <w:rPr>
          <w:rFonts w:asciiTheme="majorHAnsi" w:hAnsiTheme="majorHAnsi" w:cstheme="majorHAnsi"/>
          <w:sz w:val="22"/>
          <w:szCs w:val="22"/>
          <w:rPrChange w:id="3" w:author="Anjum, Aisha" w:date="2024-11-26T16:26:00Z" w16du:dateUtc="2024-11-26T16:26:00Z">
            <w:rPr>
              <w:rFonts w:asciiTheme="majorHAnsi" w:hAnsiTheme="majorHAnsi" w:cstheme="majorHAnsi"/>
              <w:b/>
              <w:bCs/>
              <w:sz w:val="22"/>
              <w:szCs w:val="22"/>
              <w:u w:val="single"/>
            </w:rPr>
          </w:rPrChange>
        </w:rPr>
      </w:pPr>
    </w:p>
    <w:p w14:paraId="3A5C1126" w14:textId="14AA0C00" w:rsidR="00FF6463" w:rsidRDefault="000037BC" w:rsidP="000037BC">
      <w:pPr>
        <w:rPr>
          <w:ins w:id="4" w:author="Beren Barklam" w:date="2024-11-18T14:31:00Z" w16du:dateUtc="2024-11-18T14:31:00Z"/>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have been admitted to hospital </w:t>
      </w:r>
      <w:ins w:id="5" w:author="Beren Barklam" w:date="2024-11-18T14:19:00Z" w16du:dateUtc="2024-11-18T14:19:00Z">
        <w:r w:rsidR="00721B27" w:rsidRPr="00721B27">
          <w:rPr>
            <w:rFonts w:asciiTheme="majorHAnsi" w:hAnsiTheme="majorHAnsi" w:cstheme="majorHAnsi"/>
            <w:sz w:val="22"/>
            <w:szCs w:val="22"/>
          </w:rPr>
          <w:t>with a</w:t>
        </w:r>
        <w:del w:id="6" w:author="Anjum, Aisha" w:date="2024-11-26T16:25:00Z" w16du:dateUtc="2024-11-26T16:25:00Z">
          <w:r w:rsidR="00721B27" w:rsidRPr="00721B27" w:rsidDel="00A3742E">
            <w:rPr>
              <w:rFonts w:asciiTheme="majorHAnsi" w:hAnsiTheme="majorHAnsi" w:cstheme="majorHAnsi"/>
              <w:sz w:val="22"/>
              <w:szCs w:val="22"/>
            </w:rPr>
            <w:delText>n</w:delText>
          </w:r>
        </w:del>
      </w:ins>
      <w:ins w:id="7" w:author="Anjum, Aisha" w:date="2024-11-26T16:25:00Z" w16du:dateUtc="2024-11-26T16:25:00Z">
        <w:r w:rsidR="00A3742E">
          <w:rPr>
            <w:rFonts w:asciiTheme="majorHAnsi" w:hAnsiTheme="majorHAnsi" w:cstheme="majorHAnsi"/>
            <w:sz w:val="22"/>
            <w:szCs w:val="22"/>
          </w:rPr>
          <w:t xml:space="preserve"> </w:t>
        </w:r>
        <w:r w:rsidR="00A3742E" w:rsidRPr="001703F7">
          <w:rPr>
            <w:rFonts w:asciiTheme="majorHAnsi" w:hAnsiTheme="majorHAnsi" w:cstheme="majorHAnsi"/>
            <w:sz w:val="22"/>
            <w:szCs w:val="22"/>
            <w:highlight w:val="yellow"/>
            <w:rPrChange w:id="8" w:author="Anjum, Aisha" w:date="2024-11-26T17:19:00Z" w16du:dateUtc="2024-11-26T17:19:00Z">
              <w:rPr>
                <w:rFonts w:asciiTheme="majorHAnsi" w:hAnsiTheme="majorHAnsi" w:cstheme="majorHAnsi"/>
                <w:sz w:val="22"/>
                <w:szCs w:val="22"/>
              </w:rPr>
            </w:rPrChange>
          </w:rPr>
          <w:t>respiratory tract</w:t>
        </w:r>
      </w:ins>
      <w:ins w:id="9" w:author="Beren Barklam" w:date="2024-11-18T14:19:00Z" w16du:dateUtc="2024-11-18T14:19:00Z">
        <w:r w:rsidR="00721B27" w:rsidRPr="001703F7">
          <w:rPr>
            <w:rFonts w:asciiTheme="majorHAnsi" w:hAnsiTheme="majorHAnsi" w:cstheme="majorHAnsi"/>
            <w:sz w:val="22"/>
            <w:szCs w:val="22"/>
            <w:highlight w:val="yellow"/>
            <w:rPrChange w:id="10" w:author="Anjum, Aisha" w:date="2024-11-26T17:19:00Z" w16du:dateUtc="2024-11-26T17:19:00Z">
              <w:rPr>
                <w:rFonts w:asciiTheme="majorHAnsi" w:hAnsiTheme="majorHAnsi" w:cstheme="majorHAnsi"/>
                <w:sz w:val="22"/>
                <w:szCs w:val="22"/>
              </w:rPr>
            </w:rPrChange>
          </w:rPr>
          <w:t xml:space="preserve"> infection </w:t>
        </w:r>
      </w:ins>
      <w:ins w:id="11" w:author="Anjum, Aisha" w:date="2024-11-26T16:26:00Z" w16du:dateUtc="2024-11-26T16:26:00Z">
        <w:r w:rsidR="002F3C02" w:rsidRPr="001703F7">
          <w:rPr>
            <w:rFonts w:asciiTheme="majorHAnsi" w:hAnsiTheme="majorHAnsi" w:cstheme="majorHAnsi"/>
            <w:sz w:val="22"/>
            <w:szCs w:val="22"/>
            <w:highlight w:val="yellow"/>
            <w:rPrChange w:id="12" w:author="Anjum, Aisha" w:date="2024-11-26T17:19:00Z" w16du:dateUtc="2024-11-26T17:19:00Z">
              <w:rPr/>
            </w:rPrChange>
          </w:rPr>
          <w:t xml:space="preserve">(an infection that affects the nose, throat, airways or lungs) </w:t>
        </w:r>
        <w:r w:rsidR="00A3742E" w:rsidRPr="001703F7">
          <w:rPr>
            <w:rFonts w:asciiTheme="majorHAnsi" w:hAnsiTheme="majorHAnsi" w:cstheme="majorHAnsi"/>
            <w:sz w:val="22"/>
            <w:szCs w:val="22"/>
            <w:highlight w:val="yellow"/>
            <w:rPrChange w:id="13" w:author="Anjum, Aisha" w:date="2024-11-26T17:19:00Z" w16du:dateUtc="2024-11-26T17:19:00Z">
              <w:rPr>
                <w:rFonts w:asciiTheme="majorHAnsi" w:hAnsiTheme="majorHAnsi" w:cstheme="majorHAnsi"/>
                <w:sz w:val="22"/>
                <w:szCs w:val="22"/>
              </w:rPr>
            </w:rPrChange>
          </w:rPr>
          <w:t>such as</w:t>
        </w:r>
        <w:r w:rsidR="00A3742E">
          <w:rPr>
            <w:rFonts w:asciiTheme="majorHAnsi" w:hAnsiTheme="majorHAnsi" w:cstheme="majorHAnsi"/>
            <w:sz w:val="22"/>
            <w:szCs w:val="22"/>
          </w:rPr>
          <w:t xml:space="preserve"> </w:t>
        </w:r>
      </w:ins>
      <w:ins w:id="14" w:author="Beren Barklam" w:date="2024-11-18T14:19:00Z" w16du:dateUtc="2024-11-18T14:19:00Z">
        <w:del w:id="15" w:author="Anjum, Aisha" w:date="2024-11-26T16:25:00Z" w16du:dateUtc="2024-11-26T16:25:00Z">
          <w:r w:rsidR="00721B27" w:rsidRPr="00721B27" w:rsidDel="00A3742E">
            <w:rPr>
              <w:rFonts w:asciiTheme="majorHAnsi" w:hAnsiTheme="majorHAnsi" w:cstheme="majorHAnsi"/>
              <w:sz w:val="22"/>
              <w:szCs w:val="22"/>
            </w:rPr>
            <w:delText xml:space="preserve">in the lungs </w:delText>
          </w:r>
        </w:del>
        <w:del w:id="16" w:author="Anjum, Aisha" w:date="2024-11-26T16:26:00Z" w16du:dateUtc="2024-11-26T16:26:00Z">
          <w:r w:rsidR="00721B27" w:rsidRPr="00721B27" w:rsidDel="00A3742E">
            <w:rPr>
              <w:rFonts w:asciiTheme="majorHAnsi" w:hAnsiTheme="majorHAnsi" w:cstheme="majorHAnsi"/>
              <w:sz w:val="22"/>
              <w:szCs w:val="22"/>
            </w:rPr>
            <w:delText>(</w:delText>
          </w:r>
        </w:del>
        <w:r w:rsidR="00721B27" w:rsidRPr="00721B27">
          <w:rPr>
            <w:rFonts w:asciiTheme="majorHAnsi" w:hAnsiTheme="majorHAnsi" w:cstheme="majorHAnsi"/>
            <w:sz w:val="22"/>
            <w:szCs w:val="22"/>
          </w:rPr>
          <w:t>pneumonia</w:t>
        </w:r>
        <w:del w:id="17" w:author="Anjum, Aisha" w:date="2024-11-26T16:26:00Z" w16du:dateUtc="2024-11-26T16:26:00Z">
          <w:r w:rsidR="00721B27" w:rsidRPr="00721B27" w:rsidDel="00A3742E">
            <w:rPr>
              <w:rFonts w:asciiTheme="majorHAnsi" w:hAnsiTheme="majorHAnsi" w:cstheme="majorHAnsi"/>
              <w:sz w:val="22"/>
              <w:szCs w:val="22"/>
            </w:rPr>
            <w:delText>)</w:delText>
          </w:r>
        </w:del>
        <w:r w:rsidR="00721B27" w:rsidRPr="00721B27">
          <w:rPr>
            <w:rFonts w:asciiTheme="majorHAnsi" w:hAnsiTheme="majorHAnsi" w:cstheme="majorHAnsi"/>
            <w:sz w:val="22"/>
            <w:szCs w:val="22"/>
          </w:rPr>
          <w:t xml:space="preserve"> to participate in our research study. </w:t>
        </w:r>
        <w:del w:id="18" w:author="Anjum, Aisha" w:date="2024-11-26T16:26:00Z" w16du:dateUtc="2024-11-26T16:26:00Z">
          <w:r w:rsidR="00721B27" w:rsidRPr="00721B27" w:rsidDel="00A3742E">
            <w:rPr>
              <w:rFonts w:asciiTheme="majorHAnsi" w:hAnsiTheme="majorHAnsi" w:cstheme="majorHAnsi"/>
              <w:sz w:val="22"/>
              <w:szCs w:val="22"/>
            </w:rPr>
            <w:delText>Pneumonia</w:delText>
          </w:r>
        </w:del>
      </w:ins>
      <w:ins w:id="19" w:author="Anjum, Aisha" w:date="2024-11-26T16:26:00Z" w16du:dateUtc="2024-11-26T16:26:00Z">
        <w:r w:rsidR="00A3742E">
          <w:rPr>
            <w:rFonts w:asciiTheme="majorHAnsi" w:hAnsiTheme="majorHAnsi" w:cstheme="majorHAnsi"/>
            <w:sz w:val="22"/>
            <w:szCs w:val="22"/>
          </w:rPr>
          <w:t>This</w:t>
        </w:r>
      </w:ins>
      <w:ins w:id="20" w:author="Beren Barklam" w:date="2024-11-18T14:19:00Z" w16du:dateUtc="2024-11-18T14:19:00Z">
        <w:r w:rsidR="00721B27" w:rsidRPr="00721B27">
          <w:rPr>
            <w:rFonts w:asciiTheme="majorHAnsi" w:hAnsiTheme="majorHAnsi" w:cstheme="majorHAnsi"/>
            <w:sz w:val="22"/>
            <w:szCs w:val="22"/>
          </w:rPr>
          <w:t xml:space="preserve"> can be caused by bacteria or viruses like flu (influenza) and COVID-19.</w:t>
        </w:r>
      </w:ins>
      <w:del w:id="21" w:author="Beren Barklam" w:date="2024-11-18T14:20:00Z" w16du:dateUtc="2024-11-18T14:20:00Z">
        <w:r w:rsidRPr="000037BC" w:rsidDel="00721B27">
          <w:rPr>
            <w:rFonts w:asciiTheme="majorHAnsi" w:hAnsiTheme="majorHAnsi" w:cstheme="majorHAnsi"/>
            <w:sz w:val="22"/>
            <w:szCs w:val="22"/>
          </w:rPr>
          <w:delText>with COVID-19, influenza, or other pneumonia to participate in our research study.</w:delText>
        </w:r>
      </w:del>
      <w:r w:rsidRPr="000037BC">
        <w:rPr>
          <w:rFonts w:asciiTheme="majorHAnsi" w:hAnsiTheme="majorHAnsi" w:cstheme="majorHAnsi"/>
          <w:sz w:val="22"/>
          <w:szCs w:val="22"/>
        </w:rPr>
        <w:t xml:space="preserve"> We have generated a video which provides information </w:t>
      </w:r>
      <w:del w:id="22" w:author="Beren Barklam" w:date="2024-11-18T14:20:00Z" w16du:dateUtc="2024-11-18T14:20:00Z">
        <w:r w:rsidRPr="000037BC" w:rsidDel="00721B27">
          <w:rPr>
            <w:rFonts w:asciiTheme="majorHAnsi" w:hAnsiTheme="majorHAnsi" w:cstheme="majorHAnsi"/>
            <w:sz w:val="22"/>
            <w:szCs w:val="22"/>
          </w:rPr>
          <w:delText xml:space="preserve">on </w:delText>
        </w:r>
      </w:del>
      <w:ins w:id="23" w:author="Beren Barklam" w:date="2024-11-18T14:20:00Z" w16du:dateUtc="2024-11-18T14:20:00Z">
        <w:r w:rsidR="00721B27">
          <w:rPr>
            <w:rFonts w:asciiTheme="majorHAnsi" w:hAnsiTheme="majorHAnsi" w:cstheme="majorHAnsi"/>
            <w:sz w:val="22"/>
            <w:szCs w:val="22"/>
          </w:rPr>
          <w:t>about</w:t>
        </w:r>
        <w:r w:rsidR="00721B27" w:rsidRPr="000037BC">
          <w:rPr>
            <w:rFonts w:asciiTheme="majorHAnsi" w:hAnsiTheme="majorHAnsi" w:cstheme="majorHAnsi"/>
            <w:sz w:val="22"/>
            <w:szCs w:val="22"/>
          </w:rPr>
          <w:t xml:space="preserve"> </w:t>
        </w:r>
      </w:ins>
      <w:r w:rsidRPr="000037BC">
        <w:rPr>
          <w:rFonts w:asciiTheme="majorHAnsi" w:hAnsiTheme="majorHAnsi" w:cstheme="majorHAnsi"/>
          <w:sz w:val="22"/>
          <w:szCs w:val="22"/>
        </w:rPr>
        <w:t>the study, the treatments we are using, and risks and benefits of taking part. Once you have watched the video and are happy to continue</w:t>
      </w:r>
      <w:ins w:id="24" w:author="Beren Barklam" w:date="2024-11-18T14:20:00Z" w16du:dateUtc="2024-11-18T14:20:00Z">
        <w:r w:rsidR="00267ACC">
          <w:rPr>
            <w:rFonts w:asciiTheme="majorHAnsi" w:hAnsiTheme="majorHAnsi" w:cstheme="majorHAnsi"/>
            <w:sz w:val="22"/>
            <w:szCs w:val="22"/>
          </w:rPr>
          <w:t>,</w:t>
        </w:r>
      </w:ins>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2"/>
      <w:r w:rsidRPr="000037BC">
        <w:rPr>
          <w:rFonts w:asciiTheme="majorHAnsi" w:hAnsiTheme="majorHAnsi" w:cstheme="majorHAnsi"/>
          <w:sz w:val="22"/>
          <w:szCs w:val="22"/>
        </w:rPr>
        <w:t>This information is also available on our website</w:t>
      </w:r>
      <w:ins w:id="25" w:author="Beren Barklam" w:date="2024-11-18T14:20:00Z" w16du:dateUtc="2024-11-18T14:20:00Z">
        <w:r w:rsidR="00752A16">
          <w:rPr>
            <w:rFonts w:asciiTheme="majorHAnsi" w:hAnsiTheme="majorHAnsi" w:cstheme="majorHAnsi"/>
            <w:sz w:val="22"/>
            <w:szCs w:val="22"/>
          </w:rPr>
          <w:t xml:space="preserve">: </w:t>
        </w:r>
      </w:ins>
      <w:del w:id="26" w:author="Beren Barklam" w:date="2024-11-18T14:20:00Z" w16du:dateUtc="2024-11-18T14:20:00Z">
        <w:r w:rsidRPr="000037BC" w:rsidDel="00752A16">
          <w:rPr>
            <w:rFonts w:asciiTheme="majorHAnsi" w:hAnsiTheme="majorHAnsi" w:cstheme="majorHAnsi"/>
            <w:sz w:val="22"/>
            <w:szCs w:val="22"/>
          </w:rPr>
          <w:delText xml:space="preserve"> </w:delText>
        </w:r>
      </w:del>
      <w:ins w:id="27" w:author="Beren Barklam" w:date="2024-11-18T14:20:00Z" w16du:dateUtc="2024-11-18T14:20:00Z">
        <w:r w:rsidR="00752A16">
          <w:rPr>
            <w:rFonts w:ascii="Calibri" w:eastAsia="Calibri" w:hAnsi="Calibri"/>
            <w:color w:val="0000FF"/>
            <w:sz w:val="22"/>
            <w:szCs w:val="22"/>
            <w:u w:val="single"/>
            <w:lang w:eastAsia="en-US"/>
          </w:rPr>
          <w:fldChar w:fldCharType="begin"/>
        </w:r>
        <w:r w:rsidR="00752A16">
          <w:rPr>
            <w:rFonts w:ascii="Calibri" w:eastAsia="Calibri" w:hAnsi="Calibri"/>
            <w:color w:val="0000FF"/>
            <w:sz w:val="22"/>
            <w:szCs w:val="22"/>
            <w:u w:val="single"/>
            <w:lang w:eastAsia="en-US"/>
          </w:rPr>
          <w:instrText>HYPERLINK "</w:instrText>
        </w:r>
        <w:r w:rsidR="00752A16" w:rsidRPr="00752A16">
          <w:rPr>
            <w:rFonts w:ascii="Calibri" w:eastAsia="Calibri" w:hAnsi="Calibri"/>
            <w:color w:val="0000FF"/>
            <w:sz w:val="22"/>
            <w:szCs w:val="22"/>
            <w:u w:val="single"/>
            <w:lang w:eastAsia="en-US"/>
          </w:rPr>
          <w:instrText>https://remapcap.co.uk/patients</w:instrText>
        </w:r>
        <w:r w:rsidR="00752A16">
          <w:rPr>
            <w:rFonts w:ascii="Calibri" w:eastAsia="Calibri" w:hAnsi="Calibri"/>
            <w:color w:val="0000FF"/>
            <w:sz w:val="22"/>
            <w:szCs w:val="22"/>
            <w:u w:val="single"/>
            <w:lang w:eastAsia="en-US"/>
          </w:rPr>
          <w:instrText>"</w:instrText>
        </w:r>
        <w:r w:rsidR="00752A16">
          <w:rPr>
            <w:rFonts w:ascii="Calibri" w:eastAsia="Calibri" w:hAnsi="Calibri"/>
            <w:color w:val="0000FF"/>
            <w:sz w:val="22"/>
            <w:szCs w:val="22"/>
            <w:u w:val="single"/>
            <w:lang w:eastAsia="en-US"/>
          </w:rPr>
        </w:r>
        <w:r w:rsidR="00752A16">
          <w:rPr>
            <w:rFonts w:ascii="Calibri" w:eastAsia="Calibri" w:hAnsi="Calibri"/>
            <w:color w:val="0000FF"/>
            <w:sz w:val="22"/>
            <w:szCs w:val="22"/>
            <w:u w:val="single"/>
            <w:lang w:eastAsia="en-US"/>
          </w:rPr>
          <w:fldChar w:fldCharType="separate"/>
        </w:r>
        <w:r w:rsidR="00752A16" w:rsidRPr="00A47690">
          <w:rPr>
            <w:rStyle w:val="Hyperlink"/>
            <w:rFonts w:ascii="Calibri" w:eastAsia="Calibri" w:hAnsi="Calibri"/>
            <w:sz w:val="22"/>
            <w:szCs w:val="22"/>
            <w:lang w:eastAsia="en-US"/>
          </w:rPr>
          <w:t>https://remapcap.co.uk/patients</w:t>
        </w:r>
        <w:r w:rsidR="00752A16">
          <w:rPr>
            <w:rFonts w:ascii="Calibri" w:eastAsia="Calibri" w:hAnsi="Calibri"/>
            <w:color w:val="0000FF"/>
            <w:sz w:val="22"/>
            <w:szCs w:val="22"/>
            <w:u w:val="single"/>
            <w:lang w:eastAsia="en-US"/>
          </w:rPr>
          <w:fldChar w:fldCharType="end"/>
        </w:r>
        <w:r w:rsidR="00752A16" w:rsidRPr="00752A16">
          <w:rPr>
            <w:rFonts w:ascii="Calibri" w:eastAsia="Calibri" w:hAnsi="Calibri"/>
            <w:color w:val="0000FF"/>
            <w:sz w:val="22"/>
            <w:szCs w:val="22"/>
            <w:u w:val="single"/>
            <w:lang w:eastAsia="en-US"/>
          </w:rPr>
          <w:t xml:space="preserve"> </w:t>
        </w:r>
      </w:ins>
      <w:del w:id="28" w:author="Beren Barklam" w:date="2024-11-18T14:20:00Z" w16du:dateUtc="2024-11-18T14:20:00Z">
        <w:r w:rsidDel="00752A16">
          <w:fldChar w:fldCharType="begin"/>
        </w:r>
        <w:r w:rsidDel="00752A16">
          <w:delInstrText>HYPERLINK "https://www.icnarc.org/Our-Research/Studies/Remap-Cap/About"</w:delInstrText>
        </w:r>
        <w:r w:rsidDel="00752A16">
          <w:fldChar w:fldCharType="separate"/>
        </w:r>
        <w:r w:rsidRPr="000037BC" w:rsidDel="00752A16">
          <w:rPr>
            <w:rStyle w:val="Hyperlink"/>
            <w:rFonts w:asciiTheme="majorHAnsi" w:hAnsiTheme="majorHAnsi" w:cstheme="majorHAnsi"/>
            <w:sz w:val="22"/>
            <w:szCs w:val="22"/>
          </w:rPr>
          <w:delText>https://www.icnarc.org/Our-Research/Studies/Remap-Cap/About</w:delText>
        </w:r>
        <w:r w:rsidDel="00752A16">
          <w:rPr>
            <w:rStyle w:val="Hyperlink"/>
            <w:rFonts w:asciiTheme="majorHAnsi" w:hAnsiTheme="majorHAnsi" w:cstheme="majorHAnsi"/>
            <w:sz w:val="22"/>
            <w:szCs w:val="22"/>
          </w:rPr>
          <w:fldChar w:fldCharType="end"/>
        </w:r>
      </w:del>
    </w:p>
    <w:p w14:paraId="13BEF437" w14:textId="77777777" w:rsidR="003B22F4" w:rsidRDefault="003B22F4" w:rsidP="000037BC">
      <w:pPr>
        <w:rPr>
          <w:ins w:id="29" w:author="Beren Barklam" w:date="2024-11-18T14:31:00Z" w16du:dateUtc="2024-11-18T14:31:00Z"/>
          <w:rStyle w:val="Hyperlink"/>
          <w:rFonts w:asciiTheme="majorHAnsi" w:hAnsiTheme="majorHAnsi" w:cstheme="majorHAnsi"/>
          <w:sz w:val="22"/>
          <w:szCs w:val="22"/>
        </w:rPr>
      </w:pPr>
    </w:p>
    <w:p w14:paraId="19CD98B2" w14:textId="7C6F3176" w:rsidR="003B22F4" w:rsidRPr="003B22F4" w:rsidRDefault="003B22F4" w:rsidP="003B22F4">
      <w:pPr>
        <w:pStyle w:val="ColorfulList-Accent11"/>
        <w:autoSpaceDE w:val="0"/>
        <w:autoSpaceDN w:val="0"/>
        <w:adjustRightInd w:val="0"/>
        <w:spacing w:after="0" w:line="240" w:lineRule="auto"/>
        <w:ind w:left="0"/>
        <w:rPr>
          <w:ins w:id="30" w:author="Beren Barklam" w:date="2024-11-18T14:31:00Z" w16du:dateUtc="2024-11-18T14:31:00Z"/>
          <w:rFonts w:cs="Calibri"/>
        </w:rPr>
      </w:pPr>
      <w:ins w:id="31" w:author="Beren Barklam" w:date="2024-11-18T14:31:00Z" w16du:dateUtc="2024-11-18T14:31:00Z">
        <w:r w:rsidRPr="00AF0B65">
          <w:rPr>
            <w:rStyle w:val="Hyperlink"/>
            <w:rFonts w:asciiTheme="majorHAnsi" w:hAnsiTheme="majorHAnsi" w:cstheme="majorHAnsi"/>
            <w:color w:val="auto"/>
            <w:u w:val="none"/>
            <w:rPrChange w:id="32" w:author="Beren Barklam" w:date="2024-11-18T14:36:00Z" w16du:dateUtc="2024-11-18T14:36:00Z">
              <w:rPr>
                <w:rStyle w:val="Hyperlink"/>
                <w:rFonts w:asciiTheme="majorHAnsi" w:hAnsiTheme="majorHAnsi" w:cstheme="majorHAnsi"/>
              </w:rPr>
            </w:rPrChange>
          </w:rPr>
          <w:t xml:space="preserve">You can </w:t>
        </w:r>
        <w:r w:rsidRPr="00AF0B65">
          <w:rPr>
            <w:rFonts w:cs="Calibri"/>
          </w:rPr>
          <w:t xml:space="preserve">watch the </w:t>
        </w:r>
        <w:r>
          <w:rPr>
            <w:rFonts w:cs="Calibri"/>
          </w:rPr>
          <w:t>video by</w:t>
        </w:r>
        <w:r w:rsidRPr="003B22F4">
          <w:rPr>
            <w:rFonts w:cs="Calibri"/>
          </w:rPr>
          <w:t xml:space="preserve"> scanning the QR code below with your phone’s camera</w:t>
        </w:r>
        <w:r>
          <w:rPr>
            <w:rFonts w:cs="Calibri"/>
          </w:rPr>
          <w:t xml:space="preserve"> </w:t>
        </w:r>
      </w:ins>
      <w:ins w:id="33" w:author="Beren Barklam" w:date="2024-11-18T14:32:00Z" w16du:dateUtc="2024-11-18T14:32:00Z">
        <w:r w:rsidR="00782581">
          <w:rPr>
            <w:rFonts w:cs="Calibri"/>
          </w:rPr>
          <w:t>(</w:t>
        </w:r>
      </w:ins>
      <w:ins w:id="34" w:author="Beren Barklam" w:date="2024-11-18T14:31:00Z" w16du:dateUtc="2024-11-18T14:31:00Z">
        <w:r>
          <w:rPr>
            <w:rFonts w:cs="Calibri"/>
          </w:rPr>
          <w:t xml:space="preserve">or the doctor/nurse </w:t>
        </w:r>
      </w:ins>
      <w:ins w:id="35" w:author="Beren Barklam" w:date="2024-11-18T14:32:00Z" w16du:dateUtc="2024-11-18T14:32:00Z">
        <w:r w:rsidR="00782581">
          <w:rPr>
            <w:rFonts w:cs="Calibri"/>
          </w:rPr>
          <w:t>will</w:t>
        </w:r>
      </w:ins>
      <w:ins w:id="36" w:author="Beren Barklam" w:date="2024-11-18T14:31:00Z" w16du:dateUtc="2024-11-18T14:31:00Z">
        <w:r>
          <w:rPr>
            <w:rFonts w:cs="Calibri"/>
          </w:rPr>
          <w:t xml:space="preserve"> open it on another device for you</w:t>
        </w:r>
      </w:ins>
      <w:ins w:id="37" w:author="Beren Barklam" w:date="2024-11-18T14:32:00Z" w16du:dateUtc="2024-11-18T14:32:00Z">
        <w:r w:rsidR="00782581">
          <w:rPr>
            <w:rFonts w:cs="Calibri"/>
          </w:rPr>
          <w:t>)</w:t>
        </w:r>
      </w:ins>
      <w:ins w:id="38" w:author="Beren Barklam" w:date="2024-11-18T14:31:00Z" w16du:dateUtc="2024-11-18T14:31:00Z">
        <w:r w:rsidRPr="003B22F4">
          <w:rPr>
            <w:rFonts w:cs="Calibri"/>
          </w:rPr>
          <w:t>:</w:t>
        </w:r>
      </w:ins>
    </w:p>
    <w:p w14:paraId="40AE7CC9" w14:textId="77777777" w:rsidR="003B22F4" w:rsidRPr="003B22F4" w:rsidRDefault="003B22F4" w:rsidP="003B22F4">
      <w:pPr>
        <w:tabs>
          <w:tab w:val="left" w:pos="1170"/>
          <w:tab w:val="left" w:pos="1620"/>
        </w:tabs>
        <w:spacing w:after="60" w:line="259" w:lineRule="auto"/>
        <w:jc w:val="center"/>
        <w:rPr>
          <w:ins w:id="39" w:author="Beren Barklam" w:date="2024-11-18T14:31:00Z" w16du:dateUtc="2024-11-18T14:31:00Z"/>
          <w:rFonts w:ascii="Calibri" w:eastAsia="Calibri" w:hAnsi="Calibri" w:cs="Calibri"/>
          <w:b/>
          <w:bCs/>
          <w:sz w:val="22"/>
          <w:szCs w:val="22"/>
          <w:lang w:eastAsia="en-US"/>
        </w:rPr>
      </w:pPr>
      <w:ins w:id="40" w:author="Beren Barklam" w:date="2024-11-18T14:31:00Z" w16du:dateUtc="2024-11-18T14:31:00Z">
        <w:r w:rsidRPr="003B22F4">
          <w:rPr>
            <w:rFonts w:ascii="Calibri" w:eastAsia="Calibri" w:hAnsi="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ins>
    </w:p>
    <w:p w14:paraId="1398BCD8" w14:textId="00F610A0" w:rsidR="003B22F4" w:rsidRPr="000037BC" w:rsidRDefault="003B22F4" w:rsidP="000037BC">
      <w:pPr>
        <w:rPr>
          <w:rFonts w:asciiTheme="majorHAnsi" w:hAnsiTheme="majorHAnsi" w:cstheme="majorHAnsi"/>
          <w:sz w:val="22"/>
          <w:szCs w:val="22"/>
        </w:rPr>
      </w:pPr>
    </w:p>
    <w:p w14:paraId="40B5DDFF" w14:textId="4CB2F560"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4AAF3BB2" w14:textId="72B89441" w:rsidR="26C6BBF0" w:rsidRDefault="26C6BBF0">
      <w:r>
        <w:br w:type="page"/>
      </w:r>
    </w:p>
    <w:p w14:paraId="3B2BF3AD" w14:textId="48F0580C" w:rsidR="26C6BBF0" w:rsidRDefault="26C6BBF0" w:rsidP="26C6BBF0">
      <w:pPr>
        <w:tabs>
          <w:tab w:val="left" w:pos="3469"/>
        </w:tabs>
        <w:jc w:val="center"/>
        <w:rPr>
          <w:ins w:id="41" w:author="Anjum, Aisha" w:date="2024-11-21T22:46:00Z" w16du:dateUtc="2024-11-21T22:46:24Z"/>
          <w:rStyle w:val="normaltextrun"/>
          <w:rFonts w:ascii="Calibri" w:hAnsi="Calibri" w:cs="Calibri"/>
          <w:b/>
          <w:bCs/>
          <w:color w:val="000000" w:themeColor="text1"/>
          <w:rPrChange w:id="42" w:author="" w16du:dateUtc="2024-11-18T14:22:00Z">
            <w:rPr>
              <w:ins w:id="43" w:author="Anjum, Aisha" w:date="2024-11-21T22:46:00Z" w16du:dateUtc="2024-11-21T22:46:24Z"/>
            </w:rPr>
          </w:rPrChange>
        </w:rPr>
      </w:pPr>
    </w:p>
    <w:p w14:paraId="68250FA0" w14:textId="027B63A5" w:rsidR="00AA41F3" w:rsidRPr="004F12D2" w:rsidRDefault="3CB2946E">
      <w:pPr>
        <w:tabs>
          <w:tab w:val="left" w:pos="3469"/>
        </w:tabs>
        <w:jc w:val="center"/>
        <w:rPr>
          <w:ins w:id="44" w:author="Beren Barklam" w:date="2024-11-18T14:21:00Z" w16du:dateUtc="2024-11-18T14:21:00Z"/>
          <w:rStyle w:val="normaltextrun"/>
          <w:rFonts w:ascii="Calibri" w:hAnsi="Calibri" w:cs="Calibri"/>
          <w:b/>
          <w:bCs/>
          <w:color w:val="000000"/>
          <w:shd w:val="clear" w:color="auto" w:fill="FFFFFF"/>
          <w:rPrChange w:id="45" w:author="Beren Barklam" w:date="2024-11-18T14:22:00Z" w16du:dateUtc="2024-11-18T14:22:00Z">
            <w:rPr>
              <w:ins w:id="46" w:author="Beren Barklam" w:date="2024-11-18T14:21:00Z" w16du:dateUtc="2024-11-18T14:21:00Z"/>
              <w:rStyle w:val="normaltextrun"/>
              <w:rFonts w:ascii="Calibri" w:hAnsi="Calibri" w:cs="Calibri"/>
              <w:b/>
              <w:bCs/>
              <w:color w:val="000000"/>
              <w:sz w:val="28"/>
              <w:szCs w:val="28"/>
              <w:shd w:val="clear" w:color="auto" w:fill="FFFFFF"/>
            </w:rPr>
          </w:rPrChange>
        </w:rPr>
        <w:pPrChange w:id="47" w:author="Anjum, Aisha" w:date="2024-11-21T23:55:00Z" w16du:dateUtc="2024-11-21T23:55:00Z">
          <w:pPr>
            <w:tabs>
              <w:tab w:val="left" w:pos="3469"/>
            </w:tabs>
            <w:autoSpaceDE w:val="0"/>
            <w:autoSpaceDN w:val="0"/>
            <w:adjustRightInd w:val="0"/>
            <w:jc w:val="center"/>
          </w:pPr>
        </w:pPrChange>
      </w:pPr>
      <w:ins w:id="48" w:author="Anjum, Aisha" w:date="2024-11-21T22:46:00Z">
        <w:r>
          <w:rPr>
            <w:noProof/>
          </w:rPr>
          <w:drawing>
            <wp:inline distT="0" distB="0" distL="0" distR="0" wp14:anchorId="283CD2D1" wp14:editId="6DE029E6">
              <wp:extent cx="5905502" cy="781050"/>
              <wp:effectExtent l="0" t="0" r="0" b="0"/>
              <wp:docPr id="1208010022" name="Picture 120801002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05502" cy="781050"/>
                      </a:xfrm>
                      <a:prstGeom prst="rect">
                        <a:avLst/>
                      </a:prstGeom>
                    </pic:spPr>
                  </pic:pic>
                </a:graphicData>
              </a:graphic>
            </wp:inline>
          </w:drawing>
        </w:r>
        <w:r>
          <w:br/>
        </w:r>
      </w:ins>
      <w:ins w:id="49" w:author="Beren Barklam" w:date="2024-11-18T14:21:00Z" w16du:dateUtc="2024-11-18T14:21:00Z">
        <w:r w:rsidR="00AA41F3" w:rsidRPr="00C96C58">
          <w:rPr>
            <w:rStyle w:val="normaltextrun"/>
            <w:rFonts w:ascii="Calibri" w:hAnsi="Calibri" w:cs="Calibri"/>
            <w:b/>
            <w:bCs/>
            <w:color w:val="000000"/>
            <w:sz w:val="28"/>
            <w:szCs w:val="28"/>
            <w:shd w:val="clear" w:color="auto" w:fill="FFFFFF"/>
          </w:rPr>
          <w:t>CONSENT FORM FOR PATIENTS UNABLE TO GIVE CONSENT THEMSELVES</w:t>
        </w:r>
      </w:ins>
    </w:p>
    <w:p w14:paraId="7CFCB331" w14:textId="21353B41" w:rsidR="00EF1714" w:rsidRPr="00832D68" w:rsidDel="00AA41F3" w:rsidRDefault="00832D68" w:rsidP="00274913">
      <w:pPr>
        <w:tabs>
          <w:tab w:val="left" w:pos="3469"/>
        </w:tabs>
        <w:autoSpaceDE w:val="0"/>
        <w:autoSpaceDN w:val="0"/>
        <w:adjustRightInd w:val="0"/>
        <w:jc w:val="center"/>
        <w:rPr>
          <w:del w:id="50" w:author="Beren Barklam" w:date="2024-11-18T14:21:00Z" w16du:dateUtc="2024-11-18T14:21:00Z"/>
          <w:rStyle w:val="normaltextrun"/>
          <w:rFonts w:ascii="Calibri" w:hAnsi="Calibri" w:cs="Calibri"/>
          <w:b/>
          <w:bCs/>
          <w:color w:val="000000"/>
          <w:sz w:val="28"/>
          <w:szCs w:val="28"/>
          <w:shd w:val="clear" w:color="auto" w:fill="FFFFFF"/>
        </w:rPr>
      </w:pPr>
      <w:ins w:id="51" w:author="Anjum, Aisha" w:date="2024-11-22T00:09:00Z" w16du:dateUtc="2024-11-22T00:09:00Z">
        <w:r>
          <w:rPr>
            <w:rStyle w:val="normaltextrun"/>
            <w:rFonts w:ascii="Calibri" w:hAnsi="Calibri" w:cs="Calibri"/>
            <w:b/>
            <w:bCs/>
            <w:color w:val="000000"/>
            <w:sz w:val="28"/>
            <w:szCs w:val="28"/>
            <w:shd w:val="clear" w:color="auto" w:fill="FFFFFF"/>
          </w:rPr>
          <w:br/>
        </w:r>
      </w:ins>
      <w:del w:id="52" w:author="Beren Barklam" w:date="2024-11-18T14:21:00Z" w16du:dateUtc="2024-11-18T14:21:00Z">
        <w:r w:rsidR="00274913" w:rsidRPr="00832D68" w:rsidDel="00AA41F3">
          <w:rPr>
            <w:rStyle w:val="normaltextrun"/>
            <w:rFonts w:ascii="Calibri" w:hAnsi="Calibri" w:cs="Calibri"/>
            <w:b/>
            <w:bCs/>
            <w:color w:val="000000"/>
            <w:sz w:val="28"/>
            <w:szCs w:val="28"/>
            <w:shd w:val="clear" w:color="auto" w:fill="FFFFFF"/>
          </w:rPr>
          <w:delText>Consent Form for Participants Unable to Give Consent Themselves</w:delText>
        </w:r>
      </w:del>
    </w:p>
    <w:p w14:paraId="36014D7E" w14:textId="5E85859B" w:rsidR="00DF5566" w:rsidRPr="00832D68" w:rsidRDefault="008B2FEF" w:rsidP="00274913">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sidRPr="00832D68">
        <w:rPr>
          <w:rStyle w:val="normaltextrun"/>
          <w:rFonts w:ascii="Calibri" w:hAnsi="Calibri" w:cs="Calibri"/>
          <w:b/>
          <w:bCs/>
          <w:color w:val="000000"/>
          <w:sz w:val="28"/>
          <w:szCs w:val="28"/>
          <w:shd w:val="clear" w:color="auto" w:fill="FFFFFF"/>
        </w:rPr>
        <w:t xml:space="preserve">Personal Legal Representative </w:t>
      </w:r>
      <w:r w:rsidRPr="00832D68">
        <w:rPr>
          <w:rStyle w:val="normaltextrun"/>
          <w:rFonts w:ascii="Calibri" w:hAnsi="Calibri" w:cs="Calibri"/>
          <w:i/>
          <w:iCs/>
          <w:color w:val="000000"/>
          <w:sz w:val="28"/>
          <w:szCs w:val="28"/>
          <w:shd w:val="clear" w:color="auto" w:fill="FFFFFF"/>
          <w:rPrChange w:id="53" w:author="Anjum, Aisha" w:date="2024-11-22T00:08:00Z" w16du:dateUtc="2024-11-22T00:08:00Z">
            <w:rPr>
              <w:rStyle w:val="normaltextrun"/>
              <w:rFonts w:ascii="Calibri" w:hAnsi="Calibri" w:cs="Calibri"/>
              <w:i/>
              <w:iCs/>
              <w:color w:val="000000"/>
              <w:sz w:val="22"/>
              <w:szCs w:val="22"/>
              <w:shd w:val="clear" w:color="auto" w:fill="FFFFFF"/>
            </w:rPr>
          </w:rPrChange>
        </w:rPr>
        <w:t>(if in England/Wales/Northern Ireland)</w:t>
      </w:r>
    </w:p>
    <w:p w14:paraId="5B31462D" w14:textId="0037C56C" w:rsidR="008B2FEF" w:rsidRPr="00832D68" w:rsidRDefault="008B2FEF" w:rsidP="00274913">
      <w:pPr>
        <w:tabs>
          <w:tab w:val="left" w:pos="3469"/>
        </w:tabs>
        <w:autoSpaceDE w:val="0"/>
        <w:autoSpaceDN w:val="0"/>
        <w:adjustRightInd w:val="0"/>
        <w:jc w:val="center"/>
        <w:rPr>
          <w:rStyle w:val="normaltextrun"/>
          <w:rFonts w:ascii="Calibri" w:hAnsi="Calibri" w:cs="Calibri"/>
          <w:i/>
          <w:iCs/>
          <w:color w:val="000000"/>
          <w:sz w:val="28"/>
          <w:szCs w:val="28"/>
          <w:shd w:val="clear" w:color="auto" w:fill="FFFFFF"/>
          <w:rPrChange w:id="54" w:author="Anjum, Aisha" w:date="2024-11-22T00:08:00Z" w16du:dateUtc="2024-11-22T00:08:00Z">
            <w:rPr>
              <w:rStyle w:val="normaltextrun"/>
              <w:rFonts w:ascii="Calibri" w:hAnsi="Calibri" w:cs="Calibri"/>
              <w:i/>
              <w:iCs/>
              <w:color w:val="000000"/>
              <w:sz w:val="22"/>
              <w:szCs w:val="22"/>
              <w:shd w:val="clear" w:color="auto" w:fill="FFFFFF"/>
            </w:rPr>
          </w:rPrChange>
        </w:rPr>
      </w:pPr>
      <w:r w:rsidRPr="00832D68">
        <w:rPr>
          <w:rStyle w:val="normaltextrun"/>
          <w:rFonts w:ascii="Calibri" w:hAnsi="Calibri" w:cs="Calibri"/>
          <w:b/>
          <w:bCs/>
          <w:color w:val="000000"/>
          <w:sz w:val="28"/>
          <w:szCs w:val="28"/>
          <w:shd w:val="clear" w:color="auto" w:fill="FFFFFF"/>
        </w:rPr>
        <w:t xml:space="preserve">Nearest Relative/Guardian/Welfare Attorney </w:t>
      </w:r>
      <w:r w:rsidRPr="00832D68">
        <w:rPr>
          <w:rStyle w:val="normaltextrun"/>
          <w:rFonts w:ascii="Calibri" w:hAnsi="Calibri" w:cs="Calibri"/>
          <w:i/>
          <w:iCs/>
          <w:color w:val="000000"/>
          <w:sz w:val="28"/>
          <w:szCs w:val="28"/>
          <w:shd w:val="clear" w:color="auto" w:fill="FFFFFF"/>
          <w:rPrChange w:id="55" w:author="Anjum, Aisha" w:date="2024-11-22T00:08:00Z" w16du:dateUtc="2024-11-22T00:08:00Z">
            <w:rPr>
              <w:rStyle w:val="normaltextrun"/>
              <w:rFonts w:ascii="Calibri" w:hAnsi="Calibri" w:cs="Calibri"/>
              <w:i/>
              <w:iCs/>
              <w:color w:val="000000"/>
              <w:sz w:val="22"/>
              <w:szCs w:val="22"/>
              <w:shd w:val="clear" w:color="auto" w:fill="FFFFFF"/>
            </w:rPr>
          </w:rPrChange>
        </w:rPr>
        <w:t>(if in Scotland)</w:t>
      </w:r>
    </w:p>
    <w:p w14:paraId="0C57E4EC" w14:textId="450E5D39" w:rsidR="008B2FEF" w:rsidDel="00C96C58" w:rsidRDefault="008B2FEF" w:rsidP="00274913">
      <w:pPr>
        <w:tabs>
          <w:tab w:val="left" w:pos="3469"/>
        </w:tabs>
        <w:autoSpaceDE w:val="0"/>
        <w:autoSpaceDN w:val="0"/>
        <w:adjustRightInd w:val="0"/>
        <w:jc w:val="center"/>
        <w:rPr>
          <w:del w:id="56" w:author="Anjum, Aisha" w:date="2024-11-21T23:57:00Z" w16du:dateUtc="2024-11-21T23:57:00Z"/>
          <w:rStyle w:val="normaltextrun"/>
          <w:rFonts w:ascii="Calibri" w:hAnsi="Calibri" w:cs="Calibri"/>
          <w:b/>
          <w:bCs/>
          <w:color w:val="000000"/>
          <w:sz w:val="28"/>
          <w:szCs w:val="28"/>
          <w:shd w:val="clear" w:color="auto" w:fill="FFFFFF"/>
        </w:rPr>
      </w:pPr>
    </w:p>
    <w:p w14:paraId="4F6E6643" w14:textId="760A1424" w:rsidR="00274913" w:rsidRPr="00274913" w:rsidRDefault="00274913">
      <w:pPr>
        <w:spacing w:before="240"/>
        <w:jc w:val="center"/>
        <w:rPr>
          <w:rStyle w:val="normaltextrun"/>
          <w:rFonts w:ascii="Microsoft JhengHei UI" w:eastAsia="Microsoft JhengHei UI" w:hAnsi="Microsoft JhengHei UI"/>
          <w:b/>
          <w:bCs/>
          <w:color w:val="4F81BD" w:themeColor="accent1"/>
          <w:sz w:val="28"/>
          <w:szCs w:val="28"/>
        </w:rPr>
        <w:pPrChange w:id="57" w:author="Anjum, Aisha" w:date="2024-11-21T23:57:00Z" w16du:dateUtc="2024-11-21T23:57:00Z">
          <w:pPr>
            <w:jc w:val="center"/>
          </w:pPr>
        </w:pPrChange>
      </w:pPr>
      <w:r w:rsidRPr="00274913">
        <w:rPr>
          <w:rFonts w:ascii="Microsoft JhengHei UI" w:eastAsia="Microsoft JhengHei UI" w:hAnsi="Microsoft JhengHei UI"/>
          <w:b/>
          <w:bCs/>
          <w:color w:val="4F81BD" w:themeColor="accent1"/>
          <w:sz w:val="28"/>
          <w:szCs w:val="28"/>
        </w:rPr>
        <w:t>REMAP-CAP</w:t>
      </w:r>
    </w:p>
    <w:p w14:paraId="3A917D00" w14:textId="77777777" w:rsidR="00274913" w:rsidRPr="00E430B0" w:rsidRDefault="00274913" w:rsidP="00274913">
      <w:pPr>
        <w:tabs>
          <w:tab w:val="left" w:pos="3469"/>
        </w:tabs>
        <w:autoSpaceDE w:val="0"/>
        <w:autoSpaceDN w:val="0"/>
        <w:adjustRightInd w:val="0"/>
        <w:jc w:val="center"/>
        <w:rPr>
          <w:rFonts w:ascii="Calibri" w:hAnsi="Calibri" w:cs="Calibri"/>
          <w:b/>
          <w:bCs/>
        </w:rPr>
      </w:pP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74913" w14:paraId="3796AB37" w14:textId="77777777" w:rsidTr="00AD3A29">
        <w:trPr>
          <w:cantSplit/>
          <w:jc w:val="center"/>
        </w:trPr>
        <w:tc>
          <w:tcPr>
            <w:tcW w:w="2750" w:type="dxa"/>
          </w:tcPr>
          <w:p w14:paraId="0573612E" w14:textId="594A5AC0" w:rsidR="00EF1714" w:rsidRPr="00274913" w:rsidRDefault="00456B53" w:rsidP="00AD3A29">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14:paraId="3663D749" w14:textId="77777777" w:rsidR="00EF1714" w:rsidRPr="00274913" w:rsidRDefault="00EF1714" w:rsidP="00AD3A29">
            <w:pPr>
              <w:pStyle w:val="Header"/>
              <w:spacing w:before="120" w:after="120"/>
              <w:jc w:val="both"/>
              <w:rPr>
                <w:rFonts w:ascii="Calibri" w:hAnsi="Calibri"/>
                <w:bCs/>
                <w:i/>
                <w:iCs/>
                <w:sz w:val="22"/>
                <w:szCs w:val="22"/>
              </w:rPr>
            </w:pPr>
          </w:p>
        </w:tc>
        <w:tc>
          <w:tcPr>
            <w:tcW w:w="1210" w:type="dxa"/>
          </w:tcPr>
          <w:p w14:paraId="2F46E07D" w14:textId="6F26865E" w:rsidR="00EF1714" w:rsidRPr="00274913" w:rsidRDefault="00EF1714" w:rsidP="00AD3A29">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ins w:id="58" w:author="Beren Barklam" w:date="2024-11-18T14:20:00Z" w16du:dateUtc="2024-11-18T14:20:00Z">
              <w:r w:rsidR="00752A16">
                <w:rPr>
                  <w:rFonts w:ascii="Calibri" w:hAnsi="Calibri"/>
                  <w:b/>
                  <w:bCs/>
                  <w:sz w:val="22"/>
                  <w:szCs w:val="22"/>
                </w:rPr>
                <w:t>#</w:t>
              </w:r>
            </w:ins>
          </w:p>
        </w:tc>
        <w:tc>
          <w:tcPr>
            <w:tcW w:w="3520" w:type="dxa"/>
          </w:tcPr>
          <w:p w14:paraId="4D1EF480" w14:textId="77777777" w:rsidR="00EF1714" w:rsidRPr="00274913" w:rsidRDefault="00EF1714" w:rsidP="00AD3A29">
            <w:pPr>
              <w:pStyle w:val="Header"/>
              <w:spacing w:before="120" w:after="120"/>
              <w:jc w:val="both"/>
              <w:rPr>
                <w:rFonts w:ascii="Calibri" w:hAnsi="Calibri"/>
                <w:bCs/>
                <w:i/>
                <w:iCs/>
                <w:sz w:val="22"/>
                <w:szCs w:val="22"/>
              </w:rPr>
            </w:pPr>
          </w:p>
        </w:tc>
      </w:tr>
      <w:tr w:rsidR="00EF1714" w:rsidRPr="00274913" w14:paraId="10FEDE43" w14:textId="77777777" w:rsidTr="00AD3A29">
        <w:trPr>
          <w:cantSplit/>
          <w:trHeight w:val="604"/>
          <w:jc w:val="center"/>
        </w:trPr>
        <w:tc>
          <w:tcPr>
            <w:tcW w:w="2750" w:type="dxa"/>
          </w:tcPr>
          <w:p w14:paraId="58145B3E" w14:textId="77777777" w:rsidR="00EF1714" w:rsidRDefault="00EF1714" w:rsidP="00AD3A29">
            <w:pPr>
              <w:pStyle w:val="Header"/>
              <w:rPr>
                <w:ins w:id="59" w:author="Beren Barklam" w:date="2024-11-18T14:20:00Z" w16du:dateUtc="2024-11-18T14:20:00Z"/>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14:paraId="2A333938" w14:textId="4893E084" w:rsidR="00752A16" w:rsidRPr="00752A16" w:rsidRDefault="00752A16" w:rsidP="00AD3A29">
            <w:pPr>
              <w:pStyle w:val="Header"/>
              <w:rPr>
                <w:rFonts w:ascii="Calibri" w:hAnsi="Calibri"/>
                <w:sz w:val="22"/>
                <w:szCs w:val="22"/>
                <w:rPrChange w:id="60" w:author="Beren Barklam" w:date="2024-11-18T14:21:00Z" w16du:dateUtc="2024-11-18T14:21:00Z">
                  <w:rPr>
                    <w:rFonts w:ascii="Calibri" w:hAnsi="Calibri"/>
                    <w:b/>
                    <w:bCs/>
                    <w:sz w:val="22"/>
                    <w:szCs w:val="22"/>
                  </w:rPr>
                </w:rPrChange>
              </w:rPr>
            </w:pPr>
            <w:ins w:id="61" w:author="Beren Barklam" w:date="2024-11-18T14:20:00Z" w16du:dateUtc="2024-11-18T14:20:00Z">
              <w:r w:rsidRPr="00752A16">
                <w:rPr>
                  <w:rFonts w:ascii="Calibri" w:hAnsi="Calibri"/>
                  <w:sz w:val="22"/>
                  <w:szCs w:val="22"/>
                  <w:rPrChange w:id="62" w:author="Beren Barklam" w:date="2024-11-18T14:21:00Z" w16du:dateUtc="2024-11-18T14:21:00Z">
                    <w:rPr>
                      <w:rFonts w:ascii="Calibri" w:hAnsi="Calibri"/>
                      <w:b/>
                      <w:bCs/>
                      <w:sz w:val="22"/>
                      <w:szCs w:val="22"/>
                    </w:rPr>
                  </w:rPrChange>
                </w:rPr>
                <w:t>(use CAPITALS)</w:t>
              </w:r>
            </w:ins>
          </w:p>
        </w:tc>
        <w:tc>
          <w:tcPr>
            <w:tcW w:w="7443" w:type="dxa"/>
            <w:gridSpan w:val="3"/>
          </w:tcPr>
          <w:p w14:paraId="0A26E3D3" w14:textId="77777777" w:rsidR="00EF1714" w:rsidRPr="00274913" w:rsidRDefault="00EF1714" w:rsidP="00AD3A29">
            <w:pPr>
              <w:pStyle w:val="Header"/>
              <w:spacing w:before="120" w:after="120"/>
              <w:jc w:val="both"/>
              <w:rPr>
                <w:rFonts w:ascii="Calibri" w:hAnsi="Calibri"/>
                <w:bCs/>
                <w:i/>
                <w:iCs/>
                <w:sz w:val="22"/>
                <w:szCs w:val="22"/>
              </w:rPr>
            </w:pPr>
          </w:p>
        </w:tc>
      </w:tr>
    </w:tbl>
    <w:p w14:paraId="00CB9DEB" w14:textId="77777777" w:rsidR="000F2742" w:rsidRDefault="000F2742" w:rsidP="00373ABE">
      <w:pPr>
        <w:autoSpaceDE w:val="0"/>
        <w:autoSpaceDN w:val="0"/>
        <w:adjustRightInd w:val="0"/>
        <w:rPr>
          <w:rFonts w:asciiTheme="majorHAnsi" w:hAnsiTheme="majorHAnsi" w:cstheme="majorHAnsi"/>
          <w:b/>
          <w:bCs/>
          <w:sz w:val="22"/>
          <w:szCs w:val="22"/>
        </w:rPr>
      </w:pPr>
    </w:p>
    <w:p w14:paraId="05936C4E" w14:textId="1E75E936" w:rsidR="00771927" w:rsidRDefault="00373ABE" w:rsidP="00373ABE">
      <w:pPr>
        <w:autoSpaceDE w:val="0"/>
        <w:autoSpaceDN w:val="0"/>
        <w:adjustRightInd w:val="0"/>
        <w:rPr>
          <w:ins w:id="63" w:author="Beren Barklam" w:date="2024-11-18T14:21:00Z" w16du:dateUtc="2024-11-18T14:21:00Z"/>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14:paraId="0AA7A9E2" w14:textId="77777777" w:rsidR="00752A16" w:rsidRPr="00373ABE" w:rsidRDefault="00752A16" w:rsidP="00373ABE">
      <w:pPr>
        <w:autoSpaceDE w:val="0"/>
        <w:autoSpaceDN w:val="0"/>
        <w:adjustRightInd w:val="0"/>
        <w:rPr>
          <w:rFonts w:asciiTheme="majorHAnsi" w:hAnsiTheme="majorHAnsi" w:cstheme="majorHAnsi"/>
          <w:b/>
          <w:bCs/>
          <w:sz w:val="22"/>
          <w:szCs w:val="22"/>
        </w:rPr>
      </w:pPr>
    </w:p>
    <w:p w14:paraId="789A01B6" w14:textId="0D6566B0" w:rsidR="00373ABE" w:rsidRDefault="00373ABE" w:rsidP="00771927">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00771927" w:rsidRPr="00373ABE">
        <w:rPr>
          <w:rFonts w:asciiTheme="majorHAnsi" w:hAnsiTheme="majorHAnsi" w:cstheme="majorHAnsi"/>
          <w:bCs/>
          <w:i/>
        </w:rPr>
        <w:t>surname)</w:t>
      </w:r>
      <w:del w:id="64" w:author="Beren Barklam" w:date="2024-11-18T14:21:00Z" w16du:dateUtc="2024-11-18T14:21:00Z">
        <w:r w:rsidR="00771927" w:rsidRPr="00373ABE" w:rsidDel="00752A16">
          <w:rPr>
            <w:rFonts w:asciiTheme="majorHAnsi" w:hAnsiTheme="majorHAnsi" w:cstheme="majorHAnsi"/>
            <w:bCs/>
          </w:rPr>
          <w:delText xml:space="preserve"> </w:delText>
        </w:r>
      </w:del>
      <w:r w:rsidR="00771927" w:rsidRPr="00373ABE">
        <w:rPr>
          <w:rFonts w:asciiTheme="majorHAnsi" w:hAnsiTheme="majorHAnsi" w:cstheme="majorHAnsi"/>
          <w:bCs/>
        </w:rPr>
        <w:t>…</w:t>
      </w:r>
      <w:r w:rsidRPr="00373ABE">
        <w:rPr>
          <w:rFonts w:asciiTheme="majorHAnsi" w:hAnsiTheme="majorHAnsi" w:cstheme="majorHAnsi"/>
          <w:bCs/>
        </w:rPr>
        <w:t>……………………………………………………………………………………………</w:t>
      </w:r>
      <w:ins w:id="65" w:author="Beren Barklam" w:date="2024-11-18T14:21:00Z" w16du:dateUtc="2024-11-18T14:21:00Z">
        <w:r w:rsidR="00752A16">
          <w:rPr>
            <w:rFonts w:asciiTheme="majorHAnsi" w:hAnsiTheme="majorHAnsi" w:cstheme="majorHAnsi"/>
            <w:bCs/>
          </w:rPr>
          <w:t>,</w:t>
        </w:r>
      </w:ins>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 </w:t>
      </w:r>
      <w:r w:rsidRPr="00373ABE">
        <w:rPr>
          <w:rFonts w:asciiTheme="majorHAnsi" w:hAnsiTheme="majorHAnsi" w:cstheme="majorHAnsi"/>
          <w:bCs/>
        </w:rPr>
        <w:t>to take part in the study.</w:t>
      </w:r>
    </w:p>
    <w:p w14:paraId="56508647" w14:textId="77777777" w:rsidR="000F2742" w:rsidRPr="00771927" w:rsidRDefault="000F2742" w:rsidP="0077192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14:paraId="2507ABC4" w14:textId="77777777" w:rsidTr="00DC0947">
        <w:trPr>
          <w:jc w:val="center"/>
        </w:trPr>
        <w:tc>
          <w:tcPr>
            <w:tcW w:w="1470" w:type="dxa"/>
          </w:tcPr>
          <w:p w14:paraId="4749F167"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bookmarkStart w:id="66" w:name="_Hlk52799912"/>
          </w:p>
        </w:tc>
        <w:tc>
          <w:tcPr>
            <w:tcW w:w="8595" w:type="dxa"/>
          </w:tcPr>
          <w:p w14:paraId="7ABEE8C3" w14:textId="431F23BA" w:rsidR="00373ABE" w:rsidRDefault="00373ABE" w:rsidP="00DC0947">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w:t>
            </w:r>
            <w:r w:rsidR="000037BC">
              <w:rPr>
                <w:rStyle w:val="normaltextrun"/>
                <w:rFonts w:cs="Calibri"/>
                <w:color w:val="000000"/>
                <w:shd w:val="clear" w:color="auto" w:fill="FFFFFF"/>
              </w:rPr>
              <w:t>watched</w:t>
            </w:r>
            <w:ins w:id="67" w:author="Beren Barklam" w:date="2024-11-18T14:22:00Z" w16du:dateUtc="2024-11-18T14:22:00Z">
              <w:r w:rsidR="004F12D2">
                <w:rPr>
                  <w:rStyle w:val="normaltextrun"/>
                  <w:rFonts w:cs="Calibri"/>
                  <w:color w:val="000000"/>
                  <w:shd w:val="clear" w:color="auto" w:fill="FFFFFF"/>
                </w:rPr>
                <w:t xml:space="preserve"> (or listened to) and understood</w:t>
              </w:r>
            </w:ins>
            <w:r w:rsidR="000037BC">
              <w:rPr>
                <w:rStyle w:val="normaltextrun"/>
                <w:rFonts w:cs="Calibri"/>
                <w:color w:val="000000"/>
                <w:shd w:val="clear" w:color="auto" w:fill="FFFFFF"/>
              </w:rPr>
              <w:t xml:space="preserve"> the consent video</w:t>
            </w:r>
            <w:r>
              <w:rPr>
                <w:rStyle w:val="normaltextrun"/>
                <w:rFonts w:cs="Calibri"/>
                <w:color w:val="000000"/>
                <w:shd w:val="clear" w:color="auto" w:fill="FFFFFF"/>
              </w:rPr>
              <w:t xml:space="preserve"> and have read/received a copy of the appropriate information sheet </w:t>
            </w:r>
            <w:r w:rsidRPr="001A6F8D">
              <w:rPr>
                <w:rFonts w:cs="Calibri"/>
                <w:bCs/>
              </w:rPr>
              <w:t>for the above study and have been able to ask questions which have been answered fully.</w:t>
            </w:r>
          </w:p>
          <w:p w14:paraId="08F473B5"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rPr>
            </w:pPr>
          </w:p>
        </w:tc>
      </w:tr>
      <w:tr w:rsidR="00373ABE" w14:paraId="667BD235" w14:textId="77777777" w:rsidTr="00DC0947">
        <w:trPr>
          <w:jc w:val="center"/>
        </w:trPr>
        <w:tc>
          <w:tcPr>
            <w:tcW w:w="1470" w:type="dxa"/>
          </w:tcPr>
          <w:p w14:paraId="32553CD8"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4B1E162B" w14:textId="77777777" w:rsidR="0044069A" w:rsidRPr="0044069A" w:rsidRDefault="00373ABE" w:rsidP="0044069A">
            <w:pPr>
              <w:rPr>
                <w:ins w:id="68" w:author="Beren Barklam" w:date="2024-11-18T14:24:00Z" w16du:dateUtc="2024-11-18T14:24:00Z"/>
                <w:rFonts w:asciiTheme="majorHAnsi" w:eastAsia="Calibri" w:hAnsiTheme="majorHAnsi" w:cstheme="majorHAnsi"/>
                <w:sz w:val="22"/>
                <w:szCs w:val="22"/>
                <w:lang w:eastAsia="en-US"/>
                <w:rPrChange w:id="69" w:author="Beren Barklam" w:date="2024-11-18T14:24:00Z" w16du:dateUtc="2024-11-18T14:24:00Z">
                  <w:rPr>
                    <w:ins w:id="70" w:author="Beren Barklam" w:date="2024-11-18T14:24:00Z" w16du:dateUtc="2024-11-18T14:24:00Z"/>
                    <w:rFonts w:ascii="Calibri" w:eastAsia="Calibri" w:hAnsi="Calibri" w:cs="Calibri"/>
                    <w:sz w:val="22"/>
                    <w:szCs w:val="22"/>
                    <w:lang w:eastAsia="en-US"/>
                  </w:rPr>
                </w:rPrChange>
              </w:rPr>
            </w:pPr>
            <w:r w:rsidRPr="0044069A">
              <w:rPr>
                <w:rStyle w:val="normaltextrun"/>
                <w:rFonts w:asciiTheme="majorHAnsi" w:hAnsiTheme="majorHAnsi" w:cstheme="majorHAnsi"/>
                <w:color w:val="000000"/>
                <w:sz w:val="22"/>
                <w:szCs w:val="22"/>
                <w:shd w:val="clear" w:color="auto" w:fill="FFFFFF"/>
                <w:rPrChange w:id="71" w:author="Beren Barklam" w:date="2024-11-18T14:24:00Z" w16du:dateUtc="2024-11-18T14:24:00Z">
                  <w:rPr>
                    <w:rStyle w:val="normaltextrun"/>
                    <w:rFonts w:cs="Calibri"/>
                    <w:color w:val="000000"/>
                    <w:shd w:val="clear" w:color="auto" w:fill="FFFFFF"/>
                  </w:rPr>
                </w:rPrChange>
              </w:rPr>
              <w:t>2</w:t>
            </w:r>
            <w:r w:rsidRPr="0044069A">
              <w:rPr>
                <w:rStyle w:val="normaltextrun"/>
                <w:rFonts w:asciiTheme="majorHAnsi" w:hAnsiTheme="majorHAnsi" w:cstheme="majorHAnsi"/>
                <w:color w:val="000000"/>
                <w:sz w:val="22"/>
                <w:szCs w:val="22"/>
                <w:shd w:val="clear" w:color="auto" w:fill="FFFFFF"/>
                <w:rPrChange w:id="72" w:author="Beren Barklam" w:date="2024-11-18T14:24:00Z" w16du:dateUtc="2024-11-18T14:24:00Z">
                  <w:rPr>
                    <w:rStyle w:val="normaltextrun"/>
                    <w:color w:val="000000"/>
                    <w:shd w:val="clear" w:color="auto" w:fill="FFFFFF"/>
                  </w:rPr>
                </w:rPrChange>
              </w:rPr>
              <w:t xml:space="preserve">. </w:t>
            </w:r>
            <w:r w:rsidRPr="0044069A">
              <w:rPr>
                <w:rStyle w:val="normaltextrun"/>
                <w:rFonts w:asciiTheme="majorHAnsi" w:hAnsiTheme="majorHAnsi" w:cstheme="majorHAnsi"/>
                <w:color w:val="000000"/>
                <w:sz w:val="22"/>
                <w:szCs w:val="22"/>
                <w:shd w:val="clear" w:color="auto" w:fill="FFFFFF"/>
                <w:rPrChange w:id="73" w:author="Beren Barklam" w:date="2024-11-18T14:24:00Z" w16du:dateUtc="2024-11-18T14:24:00Z">
                  <w:rPr>
                    <w:rStyle w:val="normaltextrun"/>
                    <w:rFonts w:cs="Calibri"/>
                    <w:color w:val="000000"/>
                    <w:shd w:val="clear" w:color="auto" w:fill="FFFFFF"/>
                  </w:rPr>
                </w:rPrChange>
              </w:rPr>
              <w:t xml:space="preserve">I give consent for </w:t>
            </w:r>
            <w:r w:rsidR="00DB733B" w:rsidRPr="0044069A">
              <w:rPr>
                <w:rStyle w:val="normaltextrun"/>
                <w:rFonts w:asciiTheme="majorHAnsi" w:hAnsiTheme="majorHAnsi" w:cstheme="majorHAnsi"/>
                <w:color w:val="000000"/>
                <w:sz w:val="22"/>
                <w:szCs w:val="22"/>
                <w:shd w:val="clear" w:color="auto" w:fill="FFFFFF"/>
                <w:rPrChange w:id="74" w:author="Beren Barklam" w:date="2024-11-18T14:24:00Z" w16du:dateUtc="2024-11-18T14:24:00Z">
                  <w:rPr>
                    <w:rStyle w:val="normaltextrun"/>
                    <w:rFonts w:cs="Calibri"/>
                    <w:color w:val="000000"/>
                    <w:shd w:val="clear" w:color="auto" w:fill="FFFFFF"/>
                  </w:rPr>
                </w:rPrChange>
              </w:rPr>
              <w:t>m</w:t>
            </w:r>
            <w:r w:rsidR="00DB733B" w:rsidRPr="0044069A">
              <w:rPr>
                <w:rStyle w:val="normaltextrun"/>
                <w:rFonts w:asciiTheme="majorHAnsi" w:hAnsiTheme="majorHAnsi" w:cstheme="majorHAnsi"/>
                <w:color w:val="000000"/>
                <w:sz w:val="22"/>
                <w:szCs w:val="22"/>
                <w:shd w:val="clear" w:color="auto" w:fill="FFFFFF"/>
                <w:rPrChange w:id="75" w:author="Beren Barklam" w:date="2024-11-18T14:24:00Z" w16du:dateUtc="2024-11-18T14:24:00Z">
                  <w:rPr>
                    <w:rStyle w:val="normaltextrun"/>
                    <w:color w:val="000000"/>
                    <w:shd w:val="clear" w:color="auto" w:fill="FFFFFF"/>
                  </w:rPr>
                </w:rPrChange>
              </w:rPr>
              <w:t xml:space="preserve">y </w:t>
            </w:r>
            <w:r w:rsidR="00DB733B" w:rsidRPr="0044069A">
              <w:rPr>
                <w:rStyle w:val="normaltextrun"/>
                <w:rFonts w:asciiTheme="majorHAnsi" w:hAnsiTheme="majorHAnsi" w:cstheme="majorHAnsi"/>
                <w:color w:val="000000"/>
                <w:sz w:val="22"/>
                <w:szCs w:val="22"/>
                <w:bdr w:val="none" w:sz="0" w:space="0" w:color="auto" w:frame="1"/>
                <w:lang w:val="en-US"/>
                <w:rPrChange w:id="76" w:author="Beren Barklam" w:date="2024-11-18T14:24:00Z" w16du:dateUtc="2024-11-18T14:24:00Z">
                  <w:rPr>
                    <w:rStyle w:val="normaltextrun"/>
                    <w:rFonts w:cs="Calibri"/>
                    <w:color w:val="000000"/>
                    <w:bdr w:val="none" w:sz="0" w:space="0" w:color="auto" w:frame="1"/>
                    <w:lang w:val="en-US"/>
                  </w:rPr>
                </w:rPrChange>
              </w:rPr>
              <w:t>relative/friend/</w:t>
            </w:r>
            <w:r w:rsidR="00585FAA" w:rsidRPr="0044069A">
              <w:rPr>
                <w:rStyle w:val="normaltextrun"/>
                <w:rFonts w:asciiTheme="majorHAnsi" w:hAnsiTheme="majorHAnsi" w:cstheme="majorHAnsi"/>
                <w:color w:val="000000"/>
                <w:sz w:val="22"/>
                <w:szCs w:val="22"/>
                <w:bdr w:val="none" w:sz="0" w:space="0" w:color="auto" w:frame="1"/>
                <w:lang w:val="en-US"/>
                <w:rPrChange w:id="77" w:author="Beren Barklam" w:date="2024-11-18T14:24:00Z" w16du:dateUtc="2024-11-18T14:24:00Z">
                  <w:rPr>
                    <w:rStyle w:val="normaltextrun"/>
                    <w:rFonts w:cs="Calibri"/>
                    <w:color w:val="000000"/>
                    <w:bdr w:val="none" w:sz="0" w:space="0" w:color="auto" w:frame="1"/>
                    <w:lang w:val="en-US"/>
                  </w:rPr>
                </w:rPrChange>
              </w:rPr>
              <w:t>other</w:t>
            </w:r>
            <w:r w:rsidR="00DB733B" w:rsidRPr="0044069A">
              <w:rPr>
                <w:rStyle w:val="normaltextrun"/>
                <w:rFonts w:asciiTheme="majorHAnsi" w:hAnsiTheme="majorHAnsi" w:cstheme="majorHAnsi"/>
                <w:color w:val="000000"/>
                <w:sz w:val="22"/>
                <w:szCs w:val="22"/>
                <w:bdr w:val="none" w:sz="0" w:space="0" w:color="auto" w:frame="1"/>
                <w:lang w:val="en-US"/>
                <w:rPrChange w:id="78" w:author="Beren Barklam" w:date="2024-11-18T14:24:00Z" w16du:dateUtc="2024-11-18T14:24:00Z">
                  <w:rPr>
                    <w:rStyle w:val="normaltextrun"/>
                    <w:rFonts w:cs="Calibri"/>
                    <w:color w:val="000000"/>
                    <w:bdr w:val="none" w:sz="0" w:space="0" w:color="auto" w:frame="1"/>
                    <w:lang w:val="en-US"/>
                  </w:rPr>
                </w:rPrChange>
              </w:rPr>
              <w:t xml:space="preserve"> </w:t>
            </w:r>
            <w:r w:rsidRPr="0044069A">
              <w:rPr>
                <w:rStyle w:val="normaltextrun"/>
                <w:rFonts w:asciiTheme="majorHAnsi" w:hAnsiTheme="majorHAnsi" w:cstheme="majorHAnsi"/>
                <w:color w:val="000000"/>
                <w:sz w:val="22"/>
                <w:szCs w:val="22"/>
                <w:shd w:val="clear" w:color="auto" w:fill="FFFFFF"/>
                <w:rPrChange w:id="79" w:author="Beren Barklam" w:date="2024-11-18T14:24:00Z" w16du:dateUtc="2024-11-18T14:24:00Z">
                  <w:rPr>
                    <w:rStyle w:val="normaltextrun"/>
                    <w:rFonts w:cs="Calibri"/>
                    <w:color w:val="000000"/>
                    <w:shd w:val="clear" w:color="auto" w:fill="FFFFFF"/>
                  </w:rPr>
                </w:rPrChange>
              </w:rPr>
              <w:t xml:space="preserve">to participate in the </w:t>
            </w:r>
            <w:r w:rsidRPr="0044069A">
              <w:rPr>
                <w:rFonts w:asciiTheme="majorHAnsi" w:hAnsiTheme="majorHAnsi" w:cstheme="majorHAnsi"/>
                <w:bCs/>
                <w:sz w:val="22"/>
                <w:szCs w:val="22"/>
                <w:rPrChange w:id="80" w:author="Beren Barklam" w:date="2024-11-18T14:24:00Z" w16du:dateUtc="2024-11-18T14:24:00Z">
                  <w:rPr>
                    <w:rFonts w:cs="Calibri"/>
                    <w:bCs/>
                  </w:rPr>
                </w:rPrChange>
              </w:rPr>
              <w:t xml:space="preserve">following domains: </w:t>
            </w:r>
            <w:ins w:id="81" w:author="Beren Barklam" w:date="2024-11-18T14:24:00Z" w16du:dateUtc="2024-11-18T14:24:00Z">
              <w:r w:rsidR="0044069A" w:rsidRPr="0044069A">
                <w:rPr>
                  <w:rFonts w:asciiTheme="majorHAnsi" w:eastAsia="Calibri" w:hAnsiTheme="majorHAnsi" w:cstheme="majorHAnsi"/>
                  <w:b/>
                  <w:bCs/>
                  <w:sz w:val="22"/>
                  <w:szCs w:val="22"/>
                  <w:lang w:eastAsia="en-US"/>
                  <w:rPrChange w:id="82" w:author="Beren Barklam" w:date="2024-11-18T14:24:00Z" w16du:dateUtc="2024-11-18T14:24:00Z">
                    <w:rPr>
                      <w:rFonts w:ascii="Calibri" w:eastAsia="Calibri" w:hAnsi="Calibri" w:cs="Calibri"/>
                      <w:sz w:val="22"/>
                      <w:szCs w:val="22"/>
                      <w:lang w:eastAsia="en-US"/>
                    </w:rPr>
                  </w:rPrChange>
                </w:rPr>
                <w:t>antibiotics, macrolides, corticosteroids, influenza (flu) antivirals, immune modulators, or immunoglobulin therapy</w:t>
              </w:r>
            </w:ins>
          </w:p>
          <w:p w14:paraId="5C454D81" w14:textId="77777777" w:rsidR="0044069A" w:rsidRPr="0044069A" w:rsidRDefault="0044069A" w:rsidP="0044069A">
            <w:pPr>
              <w:contextualSpacing/>
              <w:rPr>
                <w:ins w:id="83" w:author="Beren Barklam" w:date="2024-11-18T14:24:00Z" w16du:dateUtc="2024-11-18T14:24:00Z"/>
                <w:rFonts w:asciiTheme="majorHAnsi" w:eastAsia="Calibri" w:hAnsiTheme="majorHAnsi" w:cstheme="majorHAnsi"/>
                <w:i/>
                <w:iCs/>
                <w:sz w:val="22"/>
                <w:szCs w:val="22"/>
                <w:highlight w:val="yellow"/>
                <w:lang w:eastAsia="en-US"/>
                <w:rPrChange w:id="84" w:author="Beren Barklam" w:date="2024-11-18T14:24:00Z" w16du:dateUtc="2024-11-18T14:24:00Z">
                  <w:rPr>
                    <w:ins w:id="85" w:author="Beren Barklam" w:date="2024-11-18T14:24:00Z" w16du:dateUtc="2024-11-18T14:24:00Z"/>
                    <w:rFonts w:ascii="Calibri" w:eastAsia="Calibri" w:hAnsi="Calibri" w:cs="Calibri"/>
                    <w:i/>
                    <w:iCs/>
                    <w:sz w:val="22"/>
                    <w:szCs w:val="22"/>
                    <w:highlight w:val="yellow"/>
                    <w:lang w:eastAsia="en-US"/>
                  </w:rPr>
                </w:rPrChange>
              </w:rPr>
            </w:pPr>
            <w:ins w:id="86" w:author="Beren Barklam" w:date="2024-11-18T14:24:00Z" w16du:dateUtc="2024-11-18T14:24:00Z">
              <w:r w:rsidRPr="0044069A">
                <w:rPr>
                  <w:rFonts w:asciiTheme="majorHAnsi" w:eastAsia="Calibri" w:hAnsiTheme="majorHAnsi" w:cstheme="majorHAnsi"/>
                  <w:i/>
                  <w:iCs/>
                  <w:sz w:val="22"/>
                  <w:szCs w:val="22"/>
                  <w:highlight w:val="yellow"/>
                  <w:lang w:eastAsia="en-US"/>
                  <w:rPrChange w:id="87" w:author="Beren Barklam" w:date="2024-11-18T14:24:00Z" w16du:dateUtc="2024-11-18T14:24:00Z">
                    <w:rPr>
                      <w:rFonts w:ascii="Calibri" w:eastAsia="Calibri" w:hAnsi="Calibri" w:cs="Calibri"/>
                      <w:i/>
                      <w:iCs/>
                      <w:sz w:val="22"/>
                      <w:szCs w:val="22"/>
                      <w:highlight w:val="yellow"/>
                      <w:lang w:eastAsia="en-US"/>
                    </w:rPr>
                  </w:rPrChange>
                </w:rPr>
                <w:t>(delete domain(s) that the site is not participating in)</w:t>
              </w:r>
            </w:ins>
          </w:p>
          <w:p w14:paraId="69BB3E8E" w14:textId="77777777" w:rsidR="0044069A" w:rsidRPr="0044069A" w:rsidRDefault="0044069A" w:rsidP="0044069A">
            <w:pPr>
              <w:contextualSpacing/>
              <w:rPr>
                <w:ins w:id="88" w:author="Beren Barklam" w:date="2024-11-18T14:24:00Z" w16du:dateUtc="2024-11-18T14:24:00Z"/>
                <w:rFonts w:asciiTheme="majorHAnsi" w:eastAsia="Calibri" w:hAnsiTheme="majorHAnsi" w:cstheme="majorHAnsi"/>
                <w:i/>
                <w:iCs/>
                <w:sz w:val="22"/>
                <w:szCs w:val="22"/>
                <w:lang w:eastAsia="en-US"/>
                <w:rPrChange w:id="89" w:author="Beren Barklam" w:date="2024-11-18T14:24:00Z" w16du:dateUtc="2024-11-18T14:24:00Z">
                  <w:rPr>
                    <w:ins w:id="90" w:author="Beren Barklam" w:date="2024-11-18T14:24:00Z" w16du:dateUtc="2024-11-18T14:24:00Z"/>
                    <w:rFonts w:ascii="Calibri" w:eastAsia="Calibri" w:hAnsi="Calibri" w:cs="Calibri"/>
                    <w:i/>
                    <w:iCs/>
                    <w:sz w:val="22"/>
                    <w:szCs w:val="22"/>
                    <w:lang w:eastAsia="en-US"/>
                  </w:rPr>
                </w:rPrChange>
              </w:rPr>
            </w:pPr>
            <w:ins w:id="91" w:author="Beren Barklam" w:date="2024-11-18T14:24:00Z" w16du:dateUtc="2024-11-18T14:24:00Z">
              <w:r w:rsidRPr="0044069A">
                <w:rPr>
                  <w:rFonts w:asciiTheme="majorHAnsi" w:eastAsia="Calibri" w:hAnsiTheme="majorHAnsi" w:cstheme="majorHAnsi"/>
                  <w:i/>
                  <w:iCs/>
                  <w:sz w:val="22"/>
                  <w:szCs w:val="22"/>
                  <w:lang w:eastAsia="en-US"/>
                  <w:rPrChange w:id="92" w:author="Beren Barklam" w:date="2024-11-18T14:24:00Z" w16du:dateUtc="2024-11-18T14:24:00Z">
                    <w:rPr>
                      <w:rFonts w:ascii="Calibri" w:eastAsia="Calibri" w:hAnsi="Calibri" w:cs="Calibri"/>
                      <w:i/>
                      <w:iCs/>
                      <w:sz w:val="22"/>
                      <w:szCs w:val="22"/>
                      <w:highlight w:val="yellow"/>
                      <w:lang w:eastAsia="en-US"/>
                    </w:rPr>
                  </w:rPrChange>
                </w:rPr>
                <w:t>(strikethrough domain(s) if the representative does not agree</w:t>
              </w:r>
              <w:r w:rsidRPr="0044069A">
                <w:rPr>
                  <w:rFonts w:asciiTheme="majorHAnsi" w:eastAsia="Calibri" w:hAnsiTheme="majorHAnsi" w:cstheme="majorHAnsi"/>
                  <w:i/>
                  <w:iCs/>
                  <w:sz w:val="22"/>
                  <w:szCs w:val="22"/>
                  <w:lang w:eastAsia="en-US"/>
                  <w:rPrChange w:id="93" w:author="Beren Barklam" w:date="2024-11-18T14:24:00Z" w16du:dateUtc="2024-11-18T14:24:00Z">
                    <w:rPr>
                      <w:rFonts w:ascii="Calibri" w:eastAsia="Calibri" w:hAnsi="Calibri" w:cs="Calibri"/>
                      <w:i/>
                      <w:iCs/>
                      <w:sz w:val="22"/>
                      <w:szCs w:val="22"/>
                      <w:lang w:eastAsia="en-US"/>
                    </w:rPr>
                  </w:rPrChange>
                </w:rPr>
                <w:t>)</w:t>
              </w:r>
            </w:ins>
          </w:p>
          <w:p w14:paraId="0B0BFE9E" w14:textId="594D9F79" w:rsidR="00373ABE" w:rsidDel="0044069A" w:rsidRDefault="00373ABE" w:rsidP="00DC0947">
            <w:pPr>
              <w:pStyle w:val="ColorfulList-Accent11"/>
              <w:autoSpaceDE w:val="0"/>
              <w:autoSpaceDN w:val="0"/>
              <w:adjustRightInd w:val="0"/>
              <w:spacing w:after="0" w:line="240" w:lineRule="auto"/>
              <w:ind w:left="0"/>
              <w:contextualSpacing w:val="0"/>
              <w:rPr>
                <w:del w:id="94" w:author="Beren Barklam" w:date="2024-11-18T14:24:00Z" w16du:dateUtc="2024-11-18T14:24:00Z"/>
                <w:rFonts w:cs="Calibri"/>
                <w:i/>
              </w:rPr>
            </w:pPr>
            <w:del w:id="95" w:author="Beren Barklam" w:date="2024-11-18T14:24:00Z" w16du:dateUtc="2024-11-18T14:24:00Z">
              <w:r w:rsidRPr="001A6F8D" w:rsidDel="0044069A">
                <w:rPr>
                  <w:rFonts w:cs="Calibri"/>
                  <w:bCs/>
                </w:rPr>
                <w:delText xml:space="preserve">- </w:delText>
              </w:r>
              <w:r w:rsidRPr="001A6F8D" w:rsidDel="0044069A">
                <w:rPr>
                  <w:rFonts w:cs="Calibri"/>
                  <w:b/>
                </w:rPr>
                <w:delText xml:space="preserve"> anticoagulation domain, cysteamine domain, immunoglobulin domain, </w:delText>
              </w:r>
              <w:r w:rsidDel="0044069A">
                <w:rPr>
                  <w:rFonts w:cs="Calibri"/>
                  <w:b/>
                </w:rPr>
                <w:delText xml:space="preserve">influenza </w:delText>
              </w:r>
              <w:r w:rsidRPr="001A6F8D" w:rsidDel="0044069A">
                <w:rPr>
                  <w:rFonts w:cs="Calibri"/>
                  <w:b/>
                </w:rPr>
                <w:delText xml:space="preserve">antiviral domain, steroid domain, immune modulation domain, antibiotic domain, </w:delText>
              </w:r>
              <w:r w:rsidRPr="001A6F8D" w:rsidDel="0044069A">
                <w:rPr>
                  <w:rFonts w:cs="Calibri"/>
                  <w:bCs/>
                </w:rPr>
                <w:delText xml:space="preserve">or </w:delText>
              </w:r>
              <w:r w:rsidRPr="001A6F8D" w:rsidDel="0044069A">
                <w:rPr>
                  <w:rFonts w:cs="Calibri"/>
                  <w:b/>
                </w:rPr>
                <w:delText xml:space="preserve">macrolide domain </w:delText>
              </w:r>
              <w:r w:rsidRPr="001A6F8D" w:rsidDel="0044069A">
                <w:rPr>
                  <w:rFonts w:cs="Calibri"/>
                  <w:bCs/>
                </w:rPr>
                <w:delText>(</w:delText>
              </w:r>
              <w:r w:rsidDel="0044069A">
                <w:rPr>
                  <w:rFonts w:cs="Calibri"/>
                  <w:bCs/>
                </w:rPr>
                <w:delText>d</w:delText>
              </w:r>
              <w:r w:rsidRPr="001A6F8D" w:rsidDel="0044069A">
                <w:rPr>
                  <w:rFonts w:cs="Calibri"/>
                  <w:i/>
                </w:rPr>
                <w:delText xml:space="preserve">elete domains not participating in and strikethrough domain if </w:delText>
              </w:r>
              <w:r w:rsidR="003B79A7" w:rsidDel="0044069A">
                <w:rPr>
                  <w:rFonts w:cs="Calibri"/>
                  <w:i/>
                </w:rPr>
                <w:delText>representative</w:delText>
              </w:r>
              <w:r w:rsidRPr="001A6F8D" w:rsidDel="0044069A">
                <w:rPr>
                  <w:rFonts w:cs="Calibri"/>
                  <w:i/>
                </w:rPr>
                <w:delText xml:space="preserve"> does not agree)</w:delText>
              </w:r>
            </w:del>
          </w:p>
          <w:p w14:paraId="6633A633" w14:textId="77777777" w:rsidR="00373ABE" w:rsidRPr="001A6F8D" w:rsidRDefault="00373ABE" w:rsidP="0044069A">
            <w:pPr>
              <w:pStyle w:val="ColorfulList-Accent11"/>
              <w:autoSpaceDE w:val="0"/>
              <w:autoSpaceDN w:val="0"/>
              <w:adjustRightInd w:val="0"/>
              <w:spacing w:after="0" w:line="240" w:lineRule="auto"/>
              <w:ind w:left="0"/>
              <w:contextualSpacing w:val="0"/>
              <w:rPr>
                <w:rFonts w:cs="Calibri"/>
                <w:bCs/>
              </w:rPr>
            </w:pPr>
          </w:p>
        </w:tc>
      </w:tr>
      <w:tr w:rsidR="00373ABE" w14:paraId="2A619839" w14:textId="77777777" w:rsidTr="00DC0947">
        <w:trPr>
          <w:jc w:val="center"/>
        </w:trPr>
        <w:tc>
          <w:tcPr>
            <w:tcW w:w="1470" w:type="dxa"/>
          </w:tcPr>
          <w:p w14:paraId="373C39BC" w14:textId="77777777" w:rsidR="00373ABE" w:rsidRPr="00CF2B20"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8FC1940" w14:textId="2106FF2E" w:rsidR="00373ABE" w:rsidRPr="001A6F8D" w:rsidRDefault="00373ABE" w:rsidP="00DC0947">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ins w:id="96" w:author="Beren Barklam" w:date="2024-11-18T14:25:00Z" w16du:dateUtc="2024-11-18T14:25:00Z">
              <w:r w:rsidR="001E58E5" w:rsidRPr="001E58E5">
                <w:rPr>
                  <w:rStyle w:val="normaltextrun"/>
                  <w:rFonts w:cs="Calibri"/>
                  <w:color w:val="000000"/>
                  <w:shd w:val="clear" w:color="auto" w:fill="FFFFFF"/>
                  <w:lang w:val="en-US"/>
                </w:rPr>
                <w:t xml:space="preserve">my relative/friend/other’s </w:t>
              </w:r>
            </w:ins>
            <w:del w:id="97" w:author="Beren Barklam" w:date="2024-11-18T14:25:00Z" w16du:dateUtc="2024-11-18T14:25:00Z">
              <w:r w:rsidDel="001E58E5">
                <w:rPr>
                  <w:rStyle w:val="normaltextrun"/>
                  <w:rFonts w:cs="Calibri"/>
                  <w:color w:val="000000"/>
                  <w:shd w:val="clear" w:color="auto" w:fill="FFFFFF"/>
                  <w:lang w:val="en-US"/>
                </w:rPr>
                <w:delText xml:space="preserve">would be the person for whom I am providing consent’s </w:delText>
              </w:r>
            </w:del>
            <w:r>
              <w:rPr>
                <w:rStyle w:val="normaltextrun"/>
                <w:rFonts w:cs="Calibri"/>
                <w:color w:val="000000"/>
                <w:shd w:val="clear" w:color="auto" w:fill="FFFFFF"/>
                <w:lang w:val="en-US"/>
              </w:rPr>
              <w:t>wishes</w:t>
            </w:r>
            <w:ins w:id="98" w:author="Beren Barklam" w:date="2024-11-18T14:25:00Z" w16du:dateUtc="2024-11-18T14:25:00Z">
              <w:r w:rsidR="001E58E5">
                <w:rPr>
                  <w:rStyle w:val="normaltextrun"/>
                  <w:rFonts w:cs="Calibri"/>
                  <w:color w:val="000000"/>
                  <w:shd w:val="clear" w:color="auto" w:fill="FFFFFF"/>
                  <w:lang w:val="en-US"/>
                </w:rPr>
                <w:t xml:space="preserve"> would be</w:t>
              </w:r>
            </w:ins>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tc>
      </w:tr>
      <w:tr w:rsidR="00F67115" w14:paraId="42BEDE38" w14:textId="77777777" w:rsidTr="00DC0947">
        <w:trPr>
          <w:jc w:val="center"/>
          <w:ins w:id="99" w:author="Beren Barklam" w:date="2024-11-18T14:25:00Z"/>
        </w:trPr>
        <w:tc>
          <w:tcPr>
            <w:tcW w:w="1470" w:type="dxa"/>
          </w:tcPr>
          <w:p w14:paraId="1E108981" w14:textId="77777777" w:rsidR="00F67115" w:rsidRPr="00CF2B20" w:rsidRDefault="00F67115" w:rsidP="00DC0947">
            <w:pPr>
              <w:pStyle w:val="ColorfulList-Accent11"/>
              <w:autoSpaceDE w:val="0"/>
              <w:autoSpaceDN w:val="0"/>
              <w:adjustRightInd w:val="0"/>
              <w:spacing w:after="0" w:line="240" w:lineRule="auto"/>
              <w:ind w:left="0"/>
              <w:contextualSpacing w:val="0"/>
              <w:rPr>
                <w:ins w:id="100" w:author="Beren Barklam" w:date="2024-11-18T14:25:00Z" w16du:dateUtc="2024-11-18T14:25:00Z"/>
                <w:rFonts w:cs="Calibri"/>
                <w:sz w:val="80"/>
                <w:szCs w:val="80"/>
              </w:rPr>
            </w:pPr>
          </w:p>
        </w:tc>
        <w:tc>
          <w:tcPr>
            <w:tcW w:w="8595" w:type="dxa"/>
          </w:tcPr>
          <w:p w14:paraId="7B77ECA8" w14:textId="120D1445" w:rsidR="00F67115" w:rsidRDefault="00F67115" w:rsidP="00DC0947">
            <w:pPr>
              <w:pStyle w:val="ColorfulList-Accent11"/>
              <w:autoSpaceDE w:val="0"/>
              <w:autoSpaceDN w:val="0"/>
              <w:adjustRightInd w:val="0"/>
              <w:spacing w:after="0" w:line="240" w:lineRule="auto"/>
              <w:ind w:left="0"/>
              <w:rPr>
                <w:ins w:id="101" w:author="Beren Barklam" w:date="2024-11-18T14:25:00Z" w16du:dateUtc="2024-11-18T14:25:00Z"/>
                <w:rStyle w:val="normaltextrun"/>
                <w:rFonts w:cs="Calibri"/>
                <w:color w:val="000000"/>
                <w:shd w:val="clear" w:color="auto" w:fill="FFFFFF"/>
                <w:lang w:val="en-US"/>
              </w:rPr>
            </w:pPr>
            <w:ins w:id="102" w:author="Beren Barklam" w:date="2024-11-18T14:25:00Z" w16du:dateUtc="2024-11-18T14:25:00Z">
              <w:r w:rsidRPr="00F67115">
                <w:rPr>
                  <w:rFonts w:cs="Calibri"/>
                  <w:color w:val="000000"/>
                  <w:shd w:val="clear" w:color="auto" w:fill="FFFFFF"/>
                  <w:lang w:val="en-US"/>
                </w:rPr>
                <w:t>4. I understand that my relative/friend/other's identity will never be given to any third parties, and any information collected will remain confidential.</w:t>
              </w:r>
            </w:ins>
          </w:p>
        </w:tc>
      </w:tr>
      <w:tr w:rsidR="00373ABE" w14:paraId="31547FA5" w14:textId="77777777" w:rsidTr="00DC0947">
        <w:trPr>
          <w:jc w:val="center"/>
        </w:trPr>
        <w:tc>
          <w:tcPr>
            <w:tcW w:w="1470" w:type="dxa"/>
          </w:tcPr>
          <w:p w14:paraId="7D1992BA"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46804E5" w14:textId="0B56255A" w:rsidR="00373ABE" w:rsidRDefault="00F67115" w:rsidP="00373ABE">
            <w:pPr>
              <w:pStyle w:val="ColorfulList-Accent11"/>
              <w:autoSpaceDE w:val="0"/>
              <w:autoSpaceDN w:val="0"/>
              <w:adjustRightInd w:val="0"/>
              <w:spacing w:after="0" w:line="240" w:lineRule="auto"/>
              <w:ind w:left="0"/>
              <w:rPr>
                <w:rFonts w:cs="Calibri"/>
                <w:bCs/>
              </w:rPr>
            </w:pPr>
            <w:ins w:id="103" w:author="Beren Barklam" w:date="2024-11-18T14:25:00Z" w16du:dateUtc="2024-11-18T14:25:00Z">
              <w:r>
                <w:rPr>
                  <w:rFonts w:cs="Calibri"/>
                  <w:bCs/>
                </w:rPr>
                <w:t>5</w:t>
              </w:r>
            </w:ins>
            <w:del w:id="104" w:author="Beren Barklam" w:date="2024-11-18T14:25:00Z" w16du:dateUtc="2024-11-18T14:25:00Z">
              <w:r w:rsidR="00373ABE" w:rsidDel="00F67115">
                <w:rPr>
                  <w:rFonts w:cs="Calibri"/>
                  <w:bCs/>
                </w:rPr>
                <w:delText>4</w:delText>
              </w:r>
            </w:del>
            <w:r w:rsidR="00373ABE">
              <w:rPr>
                <w:rFonts w:cs="Calibri"/>
                <w:bCs/>
              </w:rPr>
              <w:t xml:space="preserve">. </w:t>
            </w:r>
            <w:r w:rsidR="00373ABE">
              <w:rPr>
                <w:rStyle w:val="normaltextrun"/>
                <w:rFonts w:cs="Calibri"/>
                <w:color w:val="000000"/>
                <w:shd w:val="clear" w:color="auto" w:fill="FFFFFF"/>
                <w:lang w:val="en-US"/>
              </w:rPr>
              <w:t>I understand that</w:t>
            </w:r>
            <w:ins w:id="105" w:author="Beren Barklam" w:date="2024-11-18T14:25:00Z" w16du:dateUtc="2024-11-18T14:25:00Z">
              <w:r w:rsidR="000D3B80">
                <w:t xml:space="preserve"> </w:t>
              </w:r>
              <w:r w:rsidR="000D3B80" w:rsidRPr="000D3B80">
                <w:rPr>
                  <w:rStyle w:val="normaltextrun"/>
                  <w:rFonts w:cs="Calibri"/>
                  <w:color w:val="000000"/>
                  <w:shd w:val="clear" w:color="auto" w:fill="FFFFFF"/>
                  <w:lang w:val="en-US"/>
                </w:rPr>
                <w:t>my relative/friend/other’s medical records and other personal data generated during the study may be looked at by representatives of the sponsor (UMC Utrecht), by people working on behalf of the sponsor, and by representatives of regulatory authorities, ICNARC, and NHS Digital, where it is relevant to their taking part in this research.</w:t>
              </w:r>
            </w:ins>
            <w:r w:rsidR="00373ABE">
              <w:rPr>
                <w:rStyle w:val="normaltextrun"/>
                <w:rFonts w:cs="Calibri"/>
                <w:color w:val="000000"/>
                <w:shd w:val="clear" w:color="auto" w:fill="FFFFFF"/>
                <w:lang w:val="en-US"/>
              </w:rPr>
              <w:t xml:space="preserve"> </w:t>
            </w:r>
            <w:del w:id="106" w:author="Beren Barklam" w:date="2024-11-18T14:26:00Z" w16du:dateUtc="2024-11-18T14:26:00Z">
              <w:r w:rsidR="00373ABE" w:rsidDel="000D3B80">
                <w:rPr>
                  <w:rStyle w:val="normaltextrun"/>
                  <w:rFonts w:cs="Calibri"/>
                  <w:color w:val="000000"/>
                  <w:shd w:val="clear" w:color="auto" w:fill="FFFFFF"/>
                  <w:lang w:val="en-US"/>
                </w:rPr>
                <w:delText xml:space="preserve">sections of any of </w:delText>
              </w:r>
              <w:r w:rsidR="00DB733B" w:rsidDel="000D3B80">
                <w:rPr>
                  <w:rStyle w:val="normaltextrun"/>
                  <w:rFonts w:cs="Calibri"/>
                  <w:color w:val="000000"/>
                  <w:shd w:val="clear" w:color="auto" w:fill="FFFFFF"/>
                  <w:lang w:val="en-US"/>
                </w:rPr>
                <w:delText>m</w:delText>
              </w:r>
              <w:r w:rsidR="00DB733B" w:rsidDel="000D3B80">
                <w:rPr>
                  <w:rStyle w:val="normaltextrun"/>
                  <w:color w:val="000000"/>
                  <w:shd w:val="clear" w:color="auto" w:fill="FFFFFF"/>
                  <w:lang w:val="en-US"/>
                </w:rPr>
                <w:delText xml:space="preserve">y </w:delText>
              </w:r>
              <w:r w:rsidR="00DB733B" w:rsidDel="000D3B80">
                <w:rPr>
                  <w:rStyle w:val="normaltextrun"/>
                  <w:rFonts w:cs="Calibri"/>
                  <w:color w:val="000000"/>
                  <w:bdr w:val="none" w:sz="0" w:space="0" w:color="auto" w:frame="1"/>
                  <w:lang w:val="en-US"/>
                </w:rPr>
                <w:delText>relative/friend/</w:delText>
              </w:r>
              <w:r w:rsidR="00585FAA" w:rsidDel="000D3B80">
                <w:rPr>
                  <w:rStyle w:val="normaltextrun"/>
                  <w:rFonts w:cs="Calibri"/>
                  <w:color w:val="000000"/>
                  <w:bdr w:val="none" w:sz="0" w:space="0" w:color="auto" w:frame="1"/>
                  <w:lang w:val="en-US"/>
                </w:rPr>
                <w:delText>other’s</w:delText>
              </w:r>
              <w:r w:rsidR="00373ABE" w:rsidDel="000D3B80">
                <w:rPr>
                  <w:rStyle w:val="normaltextrun"/>
                  <w:rFonts w:cs="Calibri"/>
                  <w:color w:val="000000"/>
                  <w:shd w:val="clear" w:color="auto" w:fill="FFFFFF"/>
                  <w:lang w:val="en-US"/>
                </w:rPr>
                <w:delText xml:space="preserve"> medical notes may be looked at by responsible individuals’ </w:delText>
              </w:r>
              <w:r w:rsidR="00373ABE" w:rsidRPr="001A6F8D" w:rsidDel="000D3B80">
                <w:rPr>
                  <w:rFonts w:cs="Calibri"/>
                  <w:bCs/>
                </w:rPr>
                <w:delText xml:space="preserve">representatives of the sponsor (UMC Utrecht), by people working on behalf of the sponsor, and by representatives of Regulatory authorities, ICNARC and NHS Digital where it is relevant to </w:delText>
              </w:r>
              <w:r w:rsidR="00373ABE" w:rsidDel="000D3B80">
                <w:rPr>
                  <w:rFonts w:cs="Calibri"/>
                  <w:bCs/>
                </w:rPr>
                <w:delText>their</w:delText>
              </w:r>
              <w:r w:rsidR="00373ABE" w:rsidRPr="001A6F8D" w:rsidDel="000D3B80">
                <w:rPr>
                  <w:rFonts w:cs="Calibri"/>
                  <w:bCs/>
                </w:rPr>
                <w:delText xml:space="preserve"> taking part in this research</w:delText>
              </w:r>
              <w:r w:rsidR="00373ABE" w:rsidDel="000D3B80">
                <w:rPr>
                  <w:rFonts w:cs="Calibri"/>
                  <w:bCs/>
                </w:rPr>
                <w:delText>.</w:delText>
              </w:r>
            </w:del>
          </w:p>
          <w:p w14:paraId="11EFA332" w14:textId="41F30DDF" w:rsidR="00373ABE" w:rsidRPr="00373ABE" w:rsidRDefault="00373ABE" w:rsidP="00373ABE">
            <w:pPr>
              <w:pStyle w:val="ColorfulList-Accent11"/>
              <w:autoSpaceDE w:val="0"/>
              <w:autoSpaceDN w:val="0"/>
              <w:adjustRightInd w:val="0"/>
              <w:spacing w:after="0" w:line="240" w:lineRule="auto"/>
              <w:ind w:left="0"/>
              <w:rPr>
                <w:color w:val="000000"/>
                <w:shd w:val="clear" w:color="auto" w:fill="FFFFFF"/>
                <w:lang w:val="en-US"/>
              </w:rPr>
            </w:pPr>
          </w:p>
        </w:tc>
      </w:tr>
      <w:tr w:rsidR="00373ABE" w14:paraId="15B9FEDF" w14:textId="77777777" w:rsidTr="00DC0947">
        <w:trPr>
          <w:jc w:val="center"/>
        </w:trPr>
        <w:tc>
          <w:tcPr>
            <w:tcW w:w="1470" w:type="dxa"/>
          </w:tcPr>
          <w:p w14:paraId="11B1A58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728C612" w14:textId="46F27A6A" w:rsidR="00373ABE" w:rsidRDefault="000D3B80" w:rsidP="00DC0947">
            <w:pPr>
              <w:pStyle w:val="ColorfulList-Accent11"/>
              <w:autoSpaceDE w:val="0"/>
              <w:autoSpaceDN w:val="0"/>
              <w:adjustRightInd w:val="0"/>
              <w:spacing w:after="0" w:line="240" w:lineRule="auto"/>
              <w:ind w:left="0"/>
              <w:mirrorIndents/>
              <w:rPr>
                <w:rFonts w:cs="Calibri"/>
                <w:bCs/>
              </w:rPr>
            </w:pPr>
            <w:ins w:id="107" w:author="Beren Barklam" w:date="2024-11-18T14:26:00Z" w16du:dateUtc="2024-11-18T14:26:00Z">
              <w:r>
                <w:rPr>
                  <w:rFonts w:cs="Calibri"/>
                  <w:bCs/>
                </w:rPr>
                <w:t>6</w:t>
              </w:r>
            </w:ins>
            <w:del w:id="108" w:author="Beren Barklam" w:date="2024-11-18T14:26:00Z" w16du:dateUtc="2024-11-18T14:26:00Z">
              <w:r w:rsidR="00373ABE" w:rsidDel="000D3B80">
                <w:rPr>
                  <w:rFonts w:cs="Calibri"/>
                  <w:bCs/>
                </w:rPr>
                <w:delText>5</w:delText>
              </w:r>
            </w:del>
            <w:r w:rsidR="00373ABE">
              <w:rPr>
                <w:rFonts w:cs="Calibri"/>
                <w:bCs/>
              </w:rPr>
              <w:t xml:space="preserve">. </w:t>
            </w:r>
            <w:r w:rsidR="00373ABE" w:rsidRPr="001A6F8D">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del w:id="109" w:author="Beren Barklam" w:date="2024-11-18T14:26:00Z" w16du:dateUtc="2024-11-18T14:26:00Z">
              <w:r w:rsidR="00585FAA" w:rsidDel="00661791">
                <w:rPr>
                  <w:rStyle w:val="normaltextrun"/>
                  <w:rFonts w:cs="Calibri"/>
                  <w:color w:val="000000"/>
                  <w:bdr w:val="none" w:sz="0" w:space="0" w:color="auto" w:frame="1"/>
                  <w:lang w:val="en-US"/>
                </w:rPr>
                <w:delText>’s</w:delText>
              </w:r>
            </w:del>
            <w:r w:rsidR="00373ABE" w:rsidRPr="001A6F8D">
              <w:rPr>
                <w:rFonts w:cs="Calibri"/>
                <w:bCs/>
              </w:rPr>
              <w:t xml:space="preserve"> will </w:t>
            </w:r>
            <w:ins w:id="110" w:author="Beren Barklam" w:date="2024-11-18T14:26:00Z" w16du:dateUtc="2024-11-18T14:26:00Z">
              <w:r w:rsidR="00661791" w:rsidRPr="00661791">
                <w:rPr>
                  <w:rFonts w:cs="Calibri"/>
                  <w:bCs/>
                </w:rPr>
                <w:t>allow the researchers to decide how to use the results of this study.</w:t>
              </w:r>
            </w:ins>
            <w:del w:id="111" w:author="Beren Barklam" w:date="2024-11-18T14:26:00Z" w16du:dateUtc="2024-11-18T14:26:00Z">
              <w:r w:rsidR="00373ABE" w:rsidRPr="001A6F8D" w:rsidDel="00661791">
                <w:rPr>
                  <w:rFonts w:cs="Calibri"/>
                  <w:bCs/>
                </w:rPr>
                <w:delText>not seek to restrict the use to which the results of the study may be put.</w:delText>
              </w:r>
            </w:del>
          </w:p>
          <w:p w14:paraId="2243950E" w14:textId="77777777" w:rsidR="00373ABE" w:rsidRPr="001A6F8D" w:rsidRDefault="00373ABE" w:rsidP="00DC0947">
            <w:pPr>
              <w:pStyle w:val="ColorfulList-Accent11"/>
              <w:autoSpaceDE w:val="0"/>
              <w:autoSpaceDN w:val="0"/>
              <w:adjustRightInd w:val="0"/>
              <w:spacing w:after="0" w:line="240" w:lineRule="auto"/>
              <w:ind w:left="0"/>
              <w:mirrorIndents/>
              <w:rPr>
                <w:rFonts w:cs="Calibri"/>
                <w:bCs/>
              </w:rPr>
            </w:pPr>
          </w:p>
        </w:tc>
      </w:tr>
      <w:tr w:rsidR="00373ABE" w14:paraId="20D68780" w14:textId="77777777" w:rsidTr="00DC0947">
        <w:trPr>
          <w:jc w:val="center"/>
        </w:trPr>
        <w:tc>
          <w:tcPr>
            <w:tcW w:w="1470" w:type="dxa"/>
          </w:tcPr>
          <w:p w14:paraId="1B73811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13AEAEC" w14:textId="5B251E73" w:rsidR="00373ABE" w:rsidRPr="001A6F8D" w:rsidRDefault="00661791" w:rsidP="00373ABE">
            <w:pPr>
              <w:pStyle w:val="ColorfulList-Accent11"/>
              <w:autoSpaceDE w:val="0"/>
              <w:autoSpaceDN w:val="0"/>
              <w:adjustRightInd w:val="0"/>
              <w:spacing w:after="0" w:line="240" w:lineRule="auto"/>
              <w:ind w:left="0"/>
              <w:rPr>
                <w:rFonts w:cs="Calibri"/>
                <w:bCs/>
              </w:rPr>
            </w:pPr>
            <w:ins w:id="112" w:author="Beren Barklam" w:date="2024-11-18T14:26:00Z" w16du:dateUtc="2024-11-18T14:26:00Z">
              <w:r>
                <w:rPr>
                  <w:rFonts w:cs="Calibri"/>
                  <w:bCs/>
                </w:rPr>
                <w:t>7</w:t>
              </w:r>
            </w:ins>
            <w:del w:id="113" w:author="Beren Barklam" w:date="2024-11-18T14:26:00Z" w16du:dateUtc="2024-11-18T14:26:00Z">
              <w:r w:rsidR="00373ABE" w:rsidDel="00661791">
                <w:rPr>
                  <w:rFonts w:cs="Calibri"/>
                  <w:bCs/>
                </w:rPr>
                <w:delText>6</w:delText>
              </w:r>
            </w:del>
            <w:r w:rsidR="00373ABE">
              <w:rPr>
                <w:rFonts w:cs="Calibri"/>
                <w:bCs/>
              </w:rPr>
              <w:t xml:space="preserve">. </w:t>
            </w:r>
            <w:r w:rsidR="00373ABE" w:rsidRPr="001A6F8D">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373ABE" w:rsidRPr="001A6F8D">
              <w:rPr>
                <w:rFonts w:cs="Calibri"/>
                <w:bCs/>
              </w:rPr>
              <w:t xml:space="preserve"> will be contacted by ICNARC </w:t>
            </w:r>
            <w:r w:rsidR="00373ABE">
              <w:rPr>
                <w:rFonts w:cs="Calibri"/>
                <w:bCs/>
              </w:rPr>
              <w:t xml:space="preserve">or the local hospital </w:t>
            </w:r>
            <w:r w:rsidR="00373ABE" w:rsidRPr="001A6F8D">
              <w:rPr>
                <w:rFonts w:cs="Calibri"/>
                <w:bCs/>
              </w:rPr>
              <w:t xml:space="preserve">in six months to </w:t>
            </w:r>
            <w:del w:id="114" w:author="Beren Barklam" w:date="2024-11-18T14:26:00Z" w16du:dateUtc="2024-11-18T14:26:00Z">
              <w:r w:rsidR="00373ABE" w:rsidRPr="001A6F8D" w:rsidDel="00661791">
                <w:rPr>
                  <w:rFonts w:cs="Calibri"/>
                  <w:bCs/>
                </w:rPr>
                <w:delText xml:space="preserve">ask </w:delText>
              </w:r>
            </w:del>
            <w:ins w:id="115" w:author="Beren Barklam" w:date="2024-11-18T14:26:00Z" w16du:dateUtc="2024-11-18T14:26:00Z">
              <w:r>
                <w:rPr>
                  <w:rFonts w:cs="Calibri"/>
                  <w:bCs/>
                </w:rPr>
                <w:t>a</w:t>
              </w:r>
              <w:r>
                <w:rPr>
                  <w:bCs/>
                </w:rPr>
                <w:t>nswer questions</w:t>
              </w:r>
              <w:r w:rsidRPr="001A6F8D">
                <w:rPr>
                  <w:rFonts w:cs="Calibri"/>
                  <w:bCs/>
                </w:rPr>
                <w:t xml:space="preserve"> </w:t>
              </w:r>
            </w:ins>
            <w:r w:rsidR="00373ABE" w:rsidRPr="001A6F8D">
              <w:rPr>
                <w:rFonts w:cs="Calibri"/>
                <w:bCs/>
              </w:rPr>
              <w:t xml:space="preserve">about </w:t>
            </w:r>
            <w:r w:rsidR="00373ABE">
              <w:rPr>
                <w:rFonts w:cs="Calibri"/>
                <w:bCs/>
              </w:rPr>
              <w:t>their</w:t>
            </w:r>
            <w:r w:rsidR="00373ABE" w:rsidRPr="001A6F8D">
              <w:rPr>
                <w:rFonts w:cs="Calibri"/>
                <w:bCs/>
              </w:rPr>
              <w:t xml:space="preserve"> quality of life and wellbeing. </w:t>
            </w:r>
            <w:del w:id="116" w:author="Beren Barklam" w:date="2024-11-18T14:26:00Z" w16du:dateUtc="2024-11-18T14:26:00Z">
              <w:r w:rsidR="00373ABE" w:rsidRPr="001A6F8D" w:rsidDel="00661791">
                <w:rPr>
                  <w:rFonts w:cs="Calibri"/>
                  <w:bCs/>
                </w:rPr>
                <w:delText>(</w:delText>
              </w:r>
              <w:r w:rsidR="00373ABE" w:rsidRPr="00283A69" w:rsidDel="00661791">
                <w:rPr>
                  <w:rFonts w:cs="Calibri"/>
                  <w:bCs/>
                  <w:i/>
                  <w:iCs/>
                </w:rPr>
                <w:delText>d</w:delText>
              </w:r>
              <w:r w:rsidR="00373ABE" w:rsidRPr="001A6F8D" w:rsidDel="00661791">
                <w:rPr>
                  <w:rFonts w:cs="Calibri"/>
                  <w:i/>
                  <w:iCs/>
                </w:rPr>
                <w:delText>elete if not taking part in follow-up aspect)</w:delText>
              </w:r>
            </w:del>
          </w:p>
          <w:p w14:paraId="0BF3BE41" w14:textId="06B5D7C4" w:rsidR="00373ABE" w:rsidRPr="001A6F8D" w:rsidRDefault="00373ABE" w:rsidP="00DC0947">
            <w:pPr>
              <w:pStyle w:val="ColorfulList-Accent11"/>
              <w:tabs>
                <w:tab w:val="left" w:pos="709"/>
              </w:tabs>
              <w:autoSpaceDE w:val="0"/>
              <w:autoSpaceDN w:val="0"/>
              <w:adjustRightInd w:val="0"/>
              <w:spacing w:after="0" w:line="240" w:lineRule="auto"/>
              <w:ind w:left="0"/>
              <w:rPr>
                <w:rFonts w:cs="Calibri"/>
                <w:bCs/>
              </w:rPr>
            </w:pPr>
          </w:p>
        </w:tc>
      </w:tr>
      <w:tr w:rsidR="00373ABE" w14:paraId="7F27F15F" w14:textId="77777777" w:rsidTr="00DC0947">
        <w:trPr>
          <w:jc w:val="center"/>
        </w:trPr>
        <w:tc>
          <w:tcPr>
            <w:tcW w:w="1470" w:type="dxa"/>
          </w:tcPr>
          <w:p w14:paraId="7B7A55CE"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F3ABB65" w14:textId="18A1FEB8" w:rsidR="00373ABE" w:rsidRPr="001A6F8D" w:rsidRDefault="00661791" w:rsidP="00DC0947">
            <w:pPr>
              <w:pStyle w:val="ColorfulList-Accent11"/>
              <w:autoSpaceDE w:val="0"/>
              <w:autoSpaceDN w:val="0"/>
              <w:adjustRightInd w:val="0"/>
              <w:spacing w:after="0" w:line="240" w:lineRule="auto"/>
              <w:ind w:left="0"/>
              <w:rPr>
                <w:rFonts w:cs="Calibri"/>
                <w:bCs/>
              </w:rPr>
            </w:pPr>
            <w:ins w:id="117" w:author="Beren Barklam" w:date="2024-11-18T14:26:00Z" w16du:dateUtc="2024-11-18T14:26:00Z">
              <w:r>
                <w:rPr>
                  <w:rFonts w:cs="Calibri"/>
                  <w:bCs/>
                </w:rPr>
                <w:t>8</w:t>
              </w:r>
            </w:ins>
            <w:del w:id="118" w:author="Beren Barklam" w:date="2024-11-18T14:26:00Z" w16du:dateUtc="2024-11-18T14:26:00Z">
              <w:r w:rsidR="00373ABE" w:rsidDel="00661791">
                <w:rPr>
                  <w:rFonts w:cs="Calibri"/>
                  <w:bCs/>
                </w:rPr>
                <w:delText>7</w:delText>
              </w:r>
            </w:del>
            <w:r w:rsidR="00373ABE">
              <w:rPr>
                <w:rFonts w:cs="Calibri"/>
                <w:bCs/>
              </w:rPr>
              <w:t xml:space="preserve">. </w:t>
            </w:r>
            <w:r w:rsidR="00373ABE" w:rsidRPr="001A6F8D">
              <w:rPr>
                <w:rFonts w:cs="Calibri"/>
                <w:bCs/>
              </w:rPr>
              <w:t xml:space="preserve">I understand that minimal randomisation data collected about </w:t>
            </w:r>
            <w:r w:rsidR="00DB733B">
              <w:rPr>
                <w:rFonts w:cs="Calibri"/>
                <w:bCs/>
              </w:rPr>
              <w:t>m</w:t>
            </w:r>
            <w:r w:rsidR="00DB733B">
              <w:rPr>
                <w:bCs/>
              </w:rPr>
              <w:t xml:space="preserve">y </w:t>
            </w:r>
            <w:r w:rsidR="00DB733B">
              <w:rPr>
                <w:rStyle w:val="normaltextrun"/>
                <w:rFonts w:cs="Calibri"/>
                <w:color w:val="000000"/>
                <w:bdr w:val="none" w:sz="0" w:space="0" w:color="auto" w:frame="1"/>
                <w:lang w:val="en-US"/>
              </w:rPr>
              <w:t>relative/friend/</w:t>
            </w:r>
            <w:r w:rsidR="00570899">
              <w:rPr>
                <w:rStyle w:val="normaltextrun"/>
                <w:rFonts w:cs="Calibri"/>
                <w:color w:val="000000"/>
                <w:bdr w:val="none" w:sz="0" w:space="0" w:color="auto" w:frame="1"/>
                <w:lang w:val="en-US"/>
              </w:rPr>
              <w:t>other</w:t>
            </w:r>
            <w:r w:rsidR="00DB733B">
              <w:rPr>
                <w:rStyle w:val="normaltextrun"/>
                <w:rFonts w:cs="Calibri"/>
                <w:color w:val="000000"/>
                <w:bdr w:val="none" w:sz="0" w:space="0" w:color="auto" w:frame="1"/>
                <w:lang w:val="en-US"/>
              </w:rPr>
              <w:t xml:space="preserve"> </w:t>
            </w:r>
            <w:r w:rsidR="00373ABE" w:rsidRPr="001A6F8D">
              <w:rPr>
                <w:rFonts w:cs="Calibri"/>
                <w:bCs/>
              </w:rPr>
              <w:t>will be transferred outside of the EEA</w:t>
            </w:r>
            <w:ins w:id="119" w:author="Beren Barklam" w:date="2024-11-18T14:27:00Z" w16du:dateUtc="2024-11-18T14:27:00Z">
              <w:r w:rsidR="00D165F1">
                <w:t xml:space="preserve"> </w:t>
              </w:r>
              <w:r w:rsidR="00D165F1" w:rsidRPr="00D165F1">
                <w:rPr>
                  <w:rFonts w:cs="Calibri"/>
                  <w:bCs/>
                </w:rPr>
                <w:t>where the privacy rules of the European Union do not apply. I understand that an equivalent level of protection will be ensured for their data</w:t>
              </w:r>
            </w:ins>
            <w:r w:rsidR="00373ABE" w:rsidRPr="001A6F8D">
              <w:rPr>
                <w:rFonts w:cs="Calibri"/>
                <w:bCs/>
              </w:rPr>
              <w:t>.</w:t>
            </w:r>
          </w:p>
          <w:p w14:paraId="6FD8AC98" w14:textId="77777777" w:rsidR="00373ABE" w:rsidRDefault="00B70440" w:rsidP="00DC0947">
            <w:pPr>
              <w:pStyle w:val="ColorfulList-Accent11"/>
              <w:autoSpaceDE w:val="0"/>
              <w:autoSpaceDN w:val="0"/>
              <w:adjustRightInd w:val="0"/>
              <w:spacing w:after="0" w:line="240" w:lineRule="auto"/>
              <w:ind w:left="0"/>
              <w:rPr>
                <w:ins w:id="120" w:author="Beren Barklam" w:date="2024-11-18T14:27:00Z" w16du:dateUtc="2024-11-18T14:27:00Z"/>
                <w:rFonts w:cs="Calibri"/>
                <w:bCs/>
                <w:i/>
                <w:iCs/>
              </w:rPr>
            </w:pPr>
            <w:r>
              <w:rPr>
                <w:rFonts w:cs="Calibri"/>
                <w:bCs/>
                <w:i/>
                <w:iCs/>
              </w:rPr>
              <w:t>(</w:t>
            </w:r>
            <w:r w:rsidR="005F0EB0">
              <w:rPr>
                <w:rFonts w:cs="Calibri"/>
                <w:bCs/>
                <w:i/>
                <w:iCs/>
              </w:rPr>
              <w:t>Note</w:t>
            </w:r>
            <w:ins w:id="121" w:author="Beren Barklam" w:date="2024-11-18T14:27:00Z" w16du:dateUtc="2024-11-18T14:27:00Z">
              <w:r w:rsidR="00D165F1">
                <w:rPr>
                  <w:rFonts w:cs="Calibri"/>
                  <w:bCs/>
                  <w:i/>
                  <w:iCs/>
                </w:rPr>
                <w:t>:</w:t>
              </w:r>
            </w:ins>
            <w:r w:rsidR="005F0EB0">
              <w:rPr>
                <w:rFonts w:cs="Calibri"/>
                <w:bCs/>
                <w:i/>
                <w:iCs/>
              </w:rPr>
              <w:t xml:space="preserve"> if this point is refused</w:t>
            </w:r>
            <w:ins w:id="122" w:author="Beren Barklam" w:date="2024-11-18T14:27:00Z" w16du:dateUtc="2024-11-18T14:27:00Z">
              <w:r w:rsidR="00D165F1">
                <w:rPr>
                  <w:rFonts w:cs="Calibri"/>
                  <w:bCs/>
                  <w:i/>
                  <w:iCs/>
                </w:rPr>
                <w:t>,</w:t>
              </w:r>
            </w:ins>
            <w:r w:rsidR="005F0EB0">
              <w:rPr>
                <w:rFonts w:cs="Calibri"/>
                <w:bCs/>
                <w:i/>
                <w:iCs/>
              </w:rPr>
              <w:t xml:space="preserve"> the patient cannot be included in the trial</w:t>
            </w:r>
            <w:r>
              <w:rPr>
                <w:rFonts w:cs="Calibri"/>
                <w:bCs/>
                <w:i/>
                <w:iCs/>
              </w:rPr>
              <w:t>)</w:t>
            </w:r>
          </w:p>
          <w:p w14:paraId="2B33D966" w14:textId="77359830" w:rsidR="00D165F1" w:rsidRPr="000037BC" w:rsidRDefault="00D165F1" w:rsidP="00DC0947">
            <w:pPr>
              <w:pStyle w:val="ColorfulList-Accent11"/>
              <w:autoSpaceDE w:val="0"/>
              <w:autoSpaceDN w:val="0"/>
              <w:adjustRightInd w:val="0"/>
              <w:spacing w:after="0" w:line="240" w:lineRule="auto"/>
              <w:ind w:left="0"/>
              <w:rPr>
                <w:rFonts w:cs="Calibri"/>
                <w:bCs/>
                <w:i/>
                <w:iCs/>
              </w:rPr>
            </w:pPr>
          </w:p>
        </w:tc>
      </w:tr>
      <w:tr w:rsidR="00183BEC" w14:paraId="31AA9045" w14:textId="77777777" w:rsidTr="00DC0947">
        <w:trPr>
          <w:jc w:val="center"/>
        </w:trPr>
        <w:tc>
          <w:tcPr>
            <w:tcW w:w="1470" w:type="dxa"/>
          </w:tcPr>
          <w:p w14:paraId="40FBDCA7" w14:textId="77777777" w:rsidR="00183BEC" w:rsidRPr="00541E6C" w:rsidRDefault="00183BEC"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94CC83D" w14:textId="2092CE0F" w:rsidR="00183BEC" w:rsidRDefault="00661791" w:rsidP="00DC0947">
            <w:pPr>
              <w:pStyle w:val="ColorfulList-Accent11"/>
              <w:autoSpaceDE w:val="0"/>
              <w:autoSpaceDN w:val="0"/>
              <w:adjustRightInd w:val="0"/>
              <w:spacing w:after="0" w:line="240" w:lineRule="auto"/>
              <w:ind w:left="0"/>
              <w:rPr>
                <w:rFonts w:cs="Calibri"/>
                <w:bCs/>
              </w:rPr>
            </w:pPr>
            <w:ins w:id="123" w:author="Beren Barklam" w:date="2024-11-18T14:26:00Z" w16du:dateUtc="2024-11-18T14:26:00Z">
              <w:r>
                <w:rPr>
                  <w:rFonts w:cs="Calibri"/>
                  <w:bCs/>
                </w:rPr>
                <w:t>9</w:t>
              </w:r>
            </w:ins>
            <w:del w:id="124" w:author="Beren Barklam" w:date="2024-11-18T14:26:00Z" w16du:dateUtc="2024-11-18T14:26:00Z">
              <w:r w:rsidR="00183BEC" w:rsidDel="00661791">
                <w:rPr>
                  <w:rFonts w:cs="Calibri"/>
                  <w:bCs/>
                </w:rPr>
                <w:delText>8</w:delText>
              </w:r>
            </w:del>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 xml:space="preserve">other </w:t>
            </w:r>
            <w:r w:rsidR="00183BEC">
              <w:rPr>
                <w:rFonts w:cs="Calibri"/>
                <w:bCs/>
              </w:rPr>
              <w:t>regains capacity</w:t>
            </w:r>
            <w:ins w:id="125" w:author="Beren Barklam" w:date="2024-11-18T14:27:00Z" w16du:dateUtc="2024-11-18T14:27:00Z">
              <w:r w:rsidR="00D165F1">
                <w:rPr>
                  <w:rFonts w:cs="Calibri"/>
                  <w:bCs/>
                </w:rPr>
                <w:t>,</w:t>
              </w:r>
            </w:ins>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’s </w:t>
            </w:r>
            <w:r w:rsidR="00183BEC">
              <w:rPr>
                <w:rFonts w:cs="Calibri"/>
                <w:bCs/>
              </w:rPr>
              <w:t>informed consent.</w:t>
            </w:r>
          </w:p>
        </w:tc>
      </w:tr>
      <w:tr w:rsidR="00661791" w14:paraId="2902D341" w14:textId="77777777" w:rsidTr="00DC0947">
        <w:trPr>
          <w:jc w:val="center"/>
          <w:ins w:id="126" w:author="Beren Barklam" w:date="2024-11-18T14:26:00Z"/>
        </w:trPr>
        <w:tc>
          <w:tcPr>
            <w:tcW w:w="1470" w:type="dxa"/>
          </w:tcPr>
          <w:p w14:paraId="6AD51183" w14:textId="77777777" w:rsidR="00661791" w:rsidRPr="00541E6C" w:rsidRDefault="00661791" w:rsidP="00DC0947">
            <w:pPr>
              <w:pStyle w:val="ColorfulList-Accent11"/>
              <w:autoSpaceDE w:val="0"/>
              <w:autoSpaceDN w:val="0"/>
              <w:adjustRightInd w:val="0"/>
              <w:spacing w:after="0" w:line="240" w:lineRule="auto"/>
              <w:ind w:left="0"/>
              <w:contextualSpacing w:val="0"/>
              <w:rPr>
                <w:ins w:id="127" w:author="Beren Barklam" w:date="2024-11-18T14:26:00Z" w16du:dateUtc="2024-11-18T14:26:00Z"/>
                <w:rFonts w:cs="Calibri"/>
                <w:sz w:val="80"/>
                <w:szCs w:val="80"/>
              </w:rPr>
            </w:pPr>
          </w:p>
        </w:tc>
        <w:tc>
          <w:tcPr>
            <w:tcW w:w="8595" w:type="dxa"/>
          </w:tcPr>
          <w:p w14:paraId="6B4CB89C" w14:textId="77777777" w:rsidR="004F5BEC" w:rsidRPr="004F5BEC" w:rsidRDefault="004F5BEC" w:rsidP="004F5BEC">
            <w:pPr>
              <w:rPr>
                <w:ins w:id="128" w:author="Beren Barklam" w:date="2024-11-18T14:27:00Z" w16du:dateUtc="2024-11-18T14:27:00Z"/>
                <w:rFonts w:ascii="Calibri" w:eastAsia="Calibri" w:hAnsi="Calibri" w:cs="Calibri"/>
                <w:bCs/>
                <w:sz w:val="22"/>
                <w:szCs w:val="22"/>
                <w:lang w:eastAsia="en-US"/>
              </w:rPr>
            </w:pPr>
            <w:ins w:id="129" w:author="Beren Barklam" w:date="2024-11-18T14:27:00Z" w16du:dateUtc="2024-11-18T14:27:00Z">
              <w:r w:rsidRPr="004F5BEC">
                <w:rPr>
                  <w:rFonts w:ascii="Calibri" w:eastAsia="Calibri" w:hAnsi="Calibri" w:cs="Calibri"/>
                  <w:bCs/>
                  <w:sz w:val="22"/>
                  <w:szCs w:val="22"/>
                  <w:lang w:eastAsia="en-US"/>
                </w:rPr>
                <w:t>10. 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ins>
          </w:p>
          <w:p w14:paraId="0B0DBC70" w14:textId="77777777" w:rsidR="00661791" w:rsidRDefault="00661791" w:rsidP="00DC0947">
            <w:pPr>
              <w:pStyle w:val="ColorfulList-Accent11"/>
              <w:autoSpaceDE w:val="0"/>
              <w:autoSpaceDN w:val="0"/>
              <w:adjustRightInd w:val="0"/>
              <w:spacing w:after="0" w:line="240" w:lineRule="auto"/>
              <w:ind w:left="0"/>
              <w:rPr>
                <w:ins w:id="130" w:author="Beren Barklam" w:date="2024-11-18T14:26:00Z" w16du:dateUtc="2024-11-18T14:26:00Z"/>
                <w:rFonts w:cs="Calibri"/>
                <w:bCs/>
              </w:rPr>
            </w:pPr>
          </w:p>
        </w:tc>
      </w:tr>
      <w:bookmarkEnd w:id="66"/>
    </w:tbl>
    <w:p w14:paraId="768D79F3" w14:textId="638A19A1" w:rsidR="00EF1714" w:rsidRDefault="00EF1714" w:rsidP="00EF1714">
      <w:pPr>
        <w:autoSpaceDE w:val="0"/>
        <w:autoSpaceDN w:val="0"/>
        <w:adjustRightInd w:val="0"/>
        <w:rPr>
          <w:rFonts w:ascii="Calibri" w:hAnsi="Calibri" w:cs="Calibri"/>
          <w:b/>
          <w:bCs/>
          <w:sz w:val="22"/>
          <w:szCs w:val="22"/>
        </w:rPr>
      </w:pPr>
    </w:p>
    <w:p w14:paraId="224DE3E2" w14:textId="52AE612C" w:rsidR="00771927" w:rsidDel="00A03AE2" w:rsidRDefault="00771927" w:rsidP="00771927">
      <w:pPr>
        <w:pStyle w:val="paragraph"/>
        <w:spacing w:before="0" w:beforeAutospacing="0" w:after="0" w:afterAutospacing="0"/>
        <w:textAlignment w:val="baseline"/>
        <w:rPr>
          <w:del w:id="131" w:author="Anjum, Aisha" w:date="2024-11-21T23:55:00Z" w16du:dateUtc="2024-11-21T23:55:00Z"/>
          <w:rFonts w:ascii="Segoe UI" w:hAnsi="Segoe UI" w:cs="Segoe UI"/>
          <w:sz w:val="18"/>
          <w:szCs w:val="18"/>
        </w:rPr>
      </w:pPr>
      <w:r>
        <w:rPr>
          <w:rStyle w:val="eop"/>
          <w:rFonts w:ascii="Calibri" w:hAnsi="Calibri" w:cs="Calibri"/>
        </w:rPr>
        <w:t> </w:t>
      </w:r>
    </w:p>
    <w:p w14:paraId="0434E142" w14:textId="77777777" w:rsidR="00426BD1" w:rsidRPr="00426BD1" w:rsidRDefault="00426BD1">
      <w:pPr>
        <w:pStyle w:val="paragraph"/>
        <w:spacing w:before="0" w:beforeAutospacing="0" w:after="0" w:afterAutospacing="0"/>
        <w:textAlignment w:val="baseline"/>
        <w:rPr>
          <w:ins w:id="132" w:author="Beren Barklam" w:date="2024-11-18T14:28:00Z" w16du:dateUtc="2024-11-18T14:28:00Z"/>
          <w:rFonts w:ascii="Calibri" w:eastAsia="Calibri" w:hAnsi="Calibri" w:cs="Calibri"/>
          <w:sz w:val="22"/>
          <w:szCs w:val="22"/>
          <w:lang w:val="en" w:eastAsia="en-US"/>
        </w:rPr>
        <w:pPrChange w:id="133" w:author="Anjum, Aisha" w:date="2024-11-21T23:55:00Z" w16du:dateUtc="2024-11-21T23:55:00Z">
          <w:pPr>
            <w:widowControl w:val="0"/>
            <w:autoSpaceDE w:val="0"/>
            <w:autoSpaceDN w:val="0"/>
          </w:pPr>
        </w:pPrChange>
      </w:pPr>
      <w:ins w:id="134" w:author="Beren Barklam" w:date="2024-11-18T14:28:00Z" w16du:dateUtc="2024-11-18T14:28:00Z">
        <w:r w:rsidRPr="00426BD1">
          <w:rPr>
            <w:rFonts w:ascii="Calibri" w:eastAsia="Calibri" w:hAnsi="Calibri" w:cs="Calibri"/>
            <w:sz w:val="22"/>
            <w:szCs w:val="22"/>
            <w:lang w:val="en" w:eastAsia="en-US"/>
          </w:rPr>
          <w:t xml:space="preserve">Personal Legal Representative’s name </w:t>
        </w:r>
      </w:ins>
    </w:p>
    <w:p w14:paraId="7BB243AA" w14:textId="77777777" w:rsidR="00426BD1" w:rsidRPr="00426BD1" w:rsidRDefault="00426BD1" w:rsidP="00426BD1">
      <w:pPr>
        <w:widowControl w:val="0"/>
        <w:autoSpaceDE w:val="0"/>
        <w:autoSpaceDN w:val="0"/>
        <w:rPr>
          <w:ins w:id="135" w:author="Beren Barklam" w:date="2024-11-18T14:28:00Z" w16du:dateUtc="2024-11-18T14:28:00Z"/>
          <w:rFonts w:ascii="Calibri" w:eastAsia="Calibri" w:hAnsi="Calibri" w:cs="Calibri"/>
          <w:sz w:val="22"/>
          <w:szCs w:val="22"/>
          <w:lang w:val="en" w:eastAsia="en-US"/>
        </w:rPr>
      </w:pPr>
      <w:ins w:id="136" w:author="Beren Barklam" w:date="2024-11-18T14:28:00Z" w16du:dateUtc="2024-11-18T14:28:00Z">
        <w:r w:rsidRPr="00426BD1">
          <w:rPr>
            <w:rFonts w:ascii="Calibri" w:eastAsia="Calibri" w:hAnsi="Calibri" w:cs="Calibri"/>
            <w:sz w:val="20"/>
            <w:szCs w:val="20"/>
            <w:lang w:val="en" w:eastAsia="en-US"/>
          </w:rPr>
          <w:t>(</w:t>
        </w:r>
        <w:r w:rsidRPr="00426BD1">
          <w:rPr>
            <w:rFonts w:ascii="Calibri" w:eastAsia="Calibri" w:hAnsi="Calibri" w:cs="Calibri"/>
            <w:i/>
            <w:iCs/>
            <w:sz w:val="20"/>
            <w:szCs w:val="20"/>
            <w:lang w:val="en" w:eastAsia="en-US"/>
          </w:rPr>
          <w:t>If in England/Wales/Northern Ireland</w:t>
        </w:r>
        <w:r w:rsidRPr="00426BD1">
          <w:rPr>
            <w:rFonts w:ascii="Calibri" w:eastAsia="Calibri" w:hAnsi="Calibri" w:cs="Calibri"/>
            <w:sz w:val="20"/>
            <w:szCs w:val="20"/>
            <w:lang w:val="en" w:eastAsia="en-US"/>
          </w:rPr>
          <w:t>)</w:t>
        </w:r>
      </w:ins>
    </w:p>
    <w:p w14:paraId="00DAD4C9" w14:textId="77777777" w:rsidR="00426BD1" w:rsidRPr="00426BD1" w:rsidRDefault="00426BD1" w:rsidP="00426BD1">
      <w:pPr>
        <w:widowControl w:val="0"/>
        <w:autoSpaceDE w:val="0"/>
        <w:autoSpaceDN w:val="0"/>
        <w:rPr>
          <w:ins w:id="137" w:author="Beren Barklam" w:date="2024-11-18T14:28:00Z" w16du:dateUtc="2024-11-18T14:28:00Z"/>
          <w:rFonts w:ascii="Calibri" w:eastAsia="Calibri" w:hAnsi="Calibri" w:cs="Calibri"/>
          <w:sz w:val="22"/>
          <w:szCs w:val="22"/>
          <w:lang w:val="en" w:eastAsia="en-US"/>
        </w:rPr>
      </w:pPr>
      <w:ins w:id="138" w:author="Beren Barklam" w:date="2024-11-18T14:28:00Z" w16du:dateUtc="2024-11-18T14:28:00Z">
        <w:r w:rsidRPr="00426BD1">
          <w:rPr>
            <w:rFonts w:ascii="Calibri" w:eastAsia="Calibri" w:hAnsi="Calibri" w:cs="Calibri"/>
            <w:sz w:val="22"/>
            <w:szCs w:val="22"/>
            <w:lang w:val="en" w:eastAsia="en-US"/>
          </w:rPr>
          <w:t>Nearest Relative/Guardian/</w:t>
        </w:r>
      </w:ins>
    </w:p>
    <w:p w14:paraId="6621D897" w14:textId="77777777" w:rsidR="00426BD1" w:rsidRPr="00426BD1" w:rsidRDefault="00426BD1" w:rsidP="00426BD1">
      <w:pPr>
        <w:widowControl w:val="0"/>
        <w:autoSpaceDE w:val="0"/>
        <w:autoSpaceDN w:val="0"/>
        <w:rPr>
          <w:ins w:id="139" w:author="Beren Barklam" w:date="2024-11-18T14:28:00Z" w16du:dateUtc="2024-11-18T14:28:00Z"/>
          <w:rFonts w:ascii="Calibri" w:eastAsia="Calibri" w:hAnsi="Calibri" w:cs="Calibri"/>
          <w:sz w:val="22"/>
          <w:szCs w:val="22"/>
          <w:lang w:val="en" w:eastAsia="en-US"/>
        </w:rPr>
      </w:pPr>
      <w:ins w:id="140" w:author="Beren Barklam" w:date="2024-11-18T14:28:00Z" w16du:dateUtc="2024-11-18T14:28:00Z">
        <w:r w:rsidRPr="00426BD1">
          <w:rPr>
            <w:rFonts w:ascii="Calibri" w:eastAsia="Calibri" w:hAnsi="Calibri" w:cs="Calibri"/>
            <w:sz w:val="22"/>
            <w:szCs w:val="22"/>
            <w:lang w:val="en" w:eastAsia="en-US"/>
          </w:rPr>
          <w:t xml:space="preserve">Welfare Attorney’s name </w:t>
        </w:r>
        <w:r w:rsidRPr="00426BD1">
          <w:rPr>
            <w:rFonts w:ascii="Calibri" w:eastAsia="Calibri" w:hAnsi="Calibri" w:cs="Calibri"/>
            <w:sz w:val="20"/>
            <w:szCs w:val="20"/>
            <w:lang w:val="en" w:eastAsia="en-US"/>
          </w:rPr>
          <w:t>(</w:t>
        </w:r>
        <w:r w:rsidRPr="00426BD1">
          <w:rPr>
            <w:rFonts w:ascii="Calibri" w:eastAsia="Calibri" w:hAnsi="Calibri" w:cs="Calibri"/>
            <w:i/>
            <w:iCs/>
            <w:sz w:val="20"/>
            <w:szCs w:val="20"/>
            <w:lang w:val="en" w:eastAsia="en-US"/>
          </w:rPr>
          <w:t>if in Scotland</w:t>
        </w:r>
        <w:r w:rsidRPr="00426BD1">
          <w:rPr>
            <w:rFonts w:ascii="Calibri" w:eastAsia="Calibri" w:hAnsi="Calibri" w:cs="Calibri"/>
            <w:sz w:val="20"/>
            <w:szCs w:val="20"/>
            <w:lang w:val="en" w:eastAsia="en-US"/>
          </w:rPr>
          <w:t>)</w:t>
        </w:r>
        <w:r w:rsidRPr="00426BD1">
          <w:rPr>
            <w:rFonts w:ascii="Calibri" w:eastAsia="Calibri" w:hAnsi="Calibri" w:cs="Calibri"/>
            <w:sz w:val="22"/>
            <w:szCs w:val="22"/>
            <w:lang w:val="en" w:eastAsia="en-US"/>
          </w:rPr>
          <w:t>: _________________________</w:t>
        </w:r>
        <w:r w:rsidRPr="00426BD1">
          <w:rPr>
            <w:rFonts w:ascii="Calibri" w:eastAsia="Calibri" w:hAnsi="Calibri" w:cs="Calibri"/>
            <w:sz w:val="20"/>
            <w:szCs w:val="20"/>
            <w:lang w:val="en-US" w:eastAsia="en-US"/>
          </w:rPr>
          <w:t xml:space="preserve">    </w:t>
        </w:r>
        <w:r w:rsidRPr="00426BD1">
          <w:rPr>
            <w:rFonts w:ascii="Calibri" w:eastAsia="Calibri" w:hAnsi="Calibri" w:cs="Calibri"/>
            <w:sz w:val="22"/>
            <w:szCs w:val="22"/>
            <w:lang w:eastAsia="en-US"/>
          </w:rPr>
          <w:t>Signature: ______________________</w:t>
        </w:r>
      </w:ins>
    </w:p>
    <w:p w14:paraId="3B7F1430" w14:textId="77777777" w:rsidR="00426BD1" w:rsidRPr="00426BD1" w:rsidRDefault="00426BD1">
      <w:pPr>
        <w:widowControl w:val="0"/>
        <w:autoSpaceDE w:val="0"/>
        <w:autoSpaceDN w:val="0"/>
        <w:rPr>
          <w:ins w:id="141" w:author="Beren Barklam" w:date="2024-11-18T14:28:00Z" w16du:dateUtc="2024-11-18T14:28:00Z"/>
          <w:rFonts w:ascii="Calibri" w:eastAsia="Calibri" w:hAnsi="Calibri" w:cs="Calibri"/>
          <w:b/>
          <w:sz w:val="22"/>
          <w:szCs w:val="22"/>
          <w:lang w:val="en" w:eastAsia="en-US"/>
        </w:rPr>
        <w:pPrChange w:id="142" w:author="Anjum, Aisha" w:date="2024-11-21T23:55:00Z" w16du:dateUtc="2024-11-21T23:55:00Z">
          <w:pPr>
            <w:widowControl w:val="0"/>
            <w:autoSpaceDE w:val="0"/>
            <w:autoSpaceDN w:val="0"/>
            <w:spacing w:before="120"/>
          </w:pPr>
        </w:pPrChange>
      </w:pPr>
    </w:p>
    <w:p w14:paraId="153659FF" w14:textId="77777777" w:rsidR="00426BD1" w:rsidRPr="00426BD1" w:rsidRDefault="00426BD1" w:rsidP="00426BD1">
      <w:pPr>
        <w:widowControl w:val="0"/>
        <w:pBdr>
          <w:bottom w:val="single" w:sz="12" w:space="1" w:color="auto"/>
        </w:pBdr>
        <w:autoSpaceDE w:val="0"/>
        <w:autoSpaceDN w:val="0"/>
        <w:spacing w:before="120"/>
        <w:rPr>
          <w:ins w:id="143" w:author="Beren Barklam" w:date="2024-11-18T14:28:00Z" w16du:dateUtc="2024-11-18T14:28:00Z"/>
          <w:rFonts w:ascii="Calibri" w:eastAsia="Calibri" w:hAnsi="Calibri" w:cs="Calibri"/>
          <w:spacing w:val="11"/>
          <w:sz w:val="22"/>
          <w:szCs w:val="22"/>
          <w:lang w:val="en-US" w:eastAsia="en-US"/>
        </w:rPr>
      </w:pPr>
      <w:ins w:id="144" w:author="Beren Barklam" w:date="2024-11-18T14:28:00Z" w16du:dateUtc="2024-11-18T14:28:00Z">
        <w:r w:rsidRPr="00426BD1">
          <w:rPr>
            <w:rFonts w:ascii="Calibri" w:eastAsia="Calibri" w:hAnsi="Calibri" w:cs="Calibri"/>
            <w:b/>
            <w:sz w:val="22"/>
            <w:szCs w:val="22"/>
            <w:lang w:val="en" w:eastAsia="en-US"/>
          </w:rPr>
          <w:t>Consent</w:t>
        </w:r>
        <w:r w:rsidRPr="00426BD1">
          <w:rPr>
            <w:rFonts w:ascii="Calibri" w:eastAsia="Calibri" w:hAnsi="Calibri" w:cs="Calibri"/>
            <w:sz w:val="22"/>
            <w:szCs w:val="22"/>
            <w:lang w:val="en" w:eastAsia="en-US"/>
          </w:rPr>
          <w:t xml:space="preserve"> date (dd/mmm/</w:t>
        </w:r>
        <w:proofErr w:type="spellStart"/>
        <w:r w:rsidRPr="00426BD1">
          <w:rPr>
            <w:rFonts w:ascii="Calibri" w:eastAsia="Calibri" w:hAnsi="Calibri" w:cs="Calibri"/>
            <w:sz w:val="22"/>
            <w:szCs w:val="22"/>
            <w:lang w:val="en" w:eastAsia="en-US"/>
          </w:rPr>
          <w:t>yyyy</w:t>
        </w:r>
        <w:proofErr w:type="spellEnd"/>
        <w:r w:rsidRPr="00426BD1">
          <w:rPr>
            <w:rFonts w:ascii="Calibri" w:eastAsia="Calibri" w:hAnsi="Calibri" w:cs="Calibri"/>
            <w:sz w:val="22"/>
            <w:szCs w:val="22"/>
            <w:lang w:val="en" w:eastAsia="en-US"/>
          </w:rPr>
          <w:t xml:space="preserve">):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w:t>
        </w:r>
        <w:r w:rsidRPr="00426BD1">
          <w:rPr>
            <w:rFonts w:ascii="Calibri" w:eastAsia="Calibri" w:hAnsi="Calibri" w:cs="Calibri"/>
            <w:spacing w:val="20"/>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w:t>
        </w:r>
        <w:r w:rsidRPr="00426BD1">
          <w:rPr>
            <w:rFonts w:ascii="Calibri" w:eastAsia="Calibri" w:hAnsi="Calibri" w:cs="Calibri"/>
            <w:spacing w:val="11"/>
            <w:sz w:val="22"/>
            <w:szCs w:val="22"/>
            <w:u w:val="single"/>
            <w:lang w:val="en-US" w:eastAsia="en-US"/>
          </w:rPr>
          <w:t xml:space="preserve">      </w:t>
        </w:r>
        <w:r w:rsidRPr="00426BD1">
          <w:rPr>
            <w:rFonts w:ascii="Calibri" w:eastAsia="Calibri" w:hAnsi="Calibri" w:cs="Calibri"/>
            <w:spacing w:val="11"/>
            <w:sz w:val="22"/>
            <w:szCs w:val="22"/>
            <w:lang w:val="en-US" w:eastAsia="en-US"/>
          </w:rPr>
          <w:tab/>
        </w:r>
        <w:r w:rsidRPr="00426BD1">
          <w:rPr>
            <w:rFonts w:ascii="Calibri" w:eastAsia="Calibri" w:hAnsi="Calibri" w:cs="Calibri"/>
            <w:spacing w:val="11"/>
            <w:sz w:val="22"/>
            <w:szCs w:val="22"/>
            <w:lang w:val="en-US" w:eastAsia="en-US"/>
          </w:rPr>
          <w:tab/>
          <w:t xml:space="preserve">             Time: </w:t>
        </w:r>
        <w:r w:rsidRPr="00426BD1">
          <w:rPr>
            <w:rFonts w:ascii="Calibri" w:eastAsia="Calibri" w:hAnsi="Calibri" w:cs="Calibri"/>
            <w:spacing w:val="11"/>
            <w:sz w:val="22"/>
            <w:szCs w:val="22"/>
            <w:u w:val="single"/>
            <w:lang w:val="en-US" w:eastAsia="en-US"/>
          </w:rPr>
          <w:t xml:space="preserve">    </w:t>
        </w:r>
        <w:proofErr w:type="gramStart"/>
        <w:r w:rsidRPr="00426BD1">
          <w:rPr>
            <w:rFonts w:ascii="Calibri" w:eastAsia="Calibri" w:hAnsi="Calibri" w:cs="Calibri"/>
            <w:spacing w:val="11"/>
            <w:sz w:val="22"/>
            <w:szCs w:val="22"/>
            <w:u w:val="single"/>
            <w:lang w:val="en-US" w:eastAsia="en-US"/>
          </w:rPr>
          <w:t xml:space="preserve">  :</w:t>
        </w:r>
        <w:proofErr w:type="gramEnd"/>
        <w:r w:rsidRPr="00426BD1">
          <w:rPr>
            <w:rFonts w:ascii="Calibri" w:eastAsia="Calibri" w:hAnsi="Calibri" w:cs="Calibri"/>
            <w:spacing w:val="11"/>
            <w:sz w:val="22"/>
            <w:szCs w:val="22"/>
            <w:u w:val="single"/>
            <w:lang w:val="en-US" w:eastAsia="en-US"/>
          </w:rPr>
          <w:t xml:space="preserve">      </w:t>
        </w:r>
        <w:r w:rsidRPr="00426BD1">
          <w:rPr>
            <w:rFonts w:ascii="Calibri" w:eastAsia="Calibri" w:hAnsi="Calibri" w:cs="Calibri"/>
            <w:spacing w:val="11"/>
            <w:sz w:val="22"/>
            <w:szCs w:val="22"/>
            <w:lang w:val="en-US" w:eastAsia="en-US"/>
          </w:rPr>
          <w:t xml:space="preserve"> (24hr)</w:t>
        </w:r>
      </w:ins>
    </w:p>
    <w:p w14:paraId="612735F8" w14:textId="77777777" w:rsidR="00426BD1" w:rsidRPr="00426BD1" w:rsidDel="00A03AE2" w:rsidRDefault="00426BD1" w:rsidP="00426BD1">
      <w:pPr>
        <w:widowControl w:val="0"/>
        <w:pBdr>
          <w:bottom w:val="single" w:sz="12" w:space="1" w:color="auto"/>
        </w:pBdr>
        <w:autoSpaceDE w:val="0"/>
        <w:autoSpaceDN w:val="0"/>
        <w:spacing w:before="120"/>
        <w:rPr>
          <w:ins w:id="145" w:author="Beren Barklam" w:date="2024-11-18T14:28:00Z" w16du:dateUtc="2024-11-18T14:28:00Z"/>
          <w:del w:id="146" w:author="Anjum, Aisha" w:date="2024-11-21T23:55:00Z" w16du:dateUtc="2024-11-21T23:55:00Z"/>
          <w:rFonts w:ascii="Calibri" w:eastAsia="Calibri" w:hAnsi="Calibri" w:cs="Calibri"/>
          <w:sz w:val="22"/>
          <w:szCs w:val="22"/>
          <w:lang w:eastAsia="en-US"/>
        </w:rPr>
      </w:pPr>
    </w:p>
    <w:p w14:paraId="384E5CFC" w14:textId="77777777" w:rsidR="00426BD1" w:rsidRPr="00426BD1" w:rsidRDefault="00426BD1" w:rsidP="00426BD1">
      <w:pPr>
        <w:widowControl w:val="0"/>
        <w:pBdr>
          <w:bottom w:val="single" w:sz="12" w:space="1" w:color="auto"/>
        </w:pBdr>
        <w:autoSpaceDE w:val="0"/>
        <w:autoSpaceDN w:val="0"/>
        <w:spacing w:before="120"/>
        <w:rPr>
          <w:ins w:id="147" w:author="Beren Barklam" w:date="2024-11-18T14:28:00Z" w16du:dateUtc="2024-11-18T14:28:00Z"/>
          <w:rFonts w:ascii="Calibri" w:eastAsia="Calibri" w:hAnsi="Calibri" w:cs="Calibri"/>
          <w:sz w:val="22"/>
          <w:szCs w:val="22"/>
          <w:lang w:eastAsia="en-US"/>
        </w:rPr>
      </w:pPr>
    </w:p>
    <w:p w14:paraId="31520CFC" w14:textId="77777777" w:rsidR="00426BD1" w:rsidRPr="00426BD1" w:rsidRDefault="00426BD1">
      <w:pPr>
        <w:widowControl w:val="0"/>
        <w:autoSpaceDE w:val="0"/>
        <w:autoSpaceDN w:val="0"/>
        <w:rPr>
          <w:ins w:id="148" w:author="Beren Barklam" w:date="2024-11-18T14:28:00Z" w16du:dateUtc="2024-11-18T14:28:00Z"/>
          <w:rFonts w:ascii="Calibri" w:eastAsia="Calibri" w:hAnsi="Calibri" w:cs="Calibri"/>
          <w:b/>
          <w:sz w:val="22"/>
          <w:szCs w:val="22"/>
          <w:lang w:val="en" w:eastAsia="en-US"/>
        </w:rPr>
        <w:pPrChange w:id="149" w:author="Anjum, Aisha" w:date="2024-11-21T23:55:00Z" w16du:dateUtc="2024-11-21T23:55:00Z">
          <w:pPr>
            <w:widowControl w:val="0"/>
            <w:autoSpaceDE w:val="0"/>
            <w:autoSpaceDN w:val="0"/>
            <w:spacing w:before="120"/>
          </w:pPr>
        </w:pPrChange>
      </w:pPr>
    </w:p>
    <w:p w14:paraId="33C8E66E" w14:textId="77777777" w:rsidR="00426BD1" w:rsidRPr="00426BD1" w:rsidRDefault="00426BD1" w:rsidP="00426BD1">
      <w:pPr>
        <w:widowControl w:val="0"/>
        <w:autoSpaceDE w:val="0"/>
        <w:autoSpaceDN w:val="0"/>
        <w:spacing w:before="120"/>
        <w:rPr>
          <w:ins w:id="150" w:author="Beren Barklam" w:date="2024-11-18T14:28:00Z" w16du:dateUtc="2024-11-18T14:28:00Z"/>
          <w:rFonts w:ascii="Calibri" w:eastAsia="Calibri" w:hAnsi="Calibri" w:cs="Calibri"/>
          <w:i/>
          <w:sz w:val="22"/>
          <w:szCs w:val="22"/>
          <w:lang w:val="en" w:eastAsia="en-US"/>
        </w:rPr>
      </w:pPr>
      <w:ins w:id="151" w:author="Beren Barklam" w:date="2024-11-18T14:28:00Z" w16du:dateUtc="2024-11-18T14:28:00Z">
        <w:r w:rsidRPr="00426BD1">
          <w:rPr>
            <w:rFonts w:ascii="Calibri" w:eastAsia="Calibri" w:hAnsi="Calibri" w:cs="Calibri"/>
            <w:b/>
            <w:sz w:val="22"/>
            <w:szCs w:val="22"/>
            <w:lang w:val="en" w:eastAsia="en-US"/>
          </w:rPr>
          <w:t xml:space="preserve">To be completed by the </w:t>
        </w:r>
        <w:r w:rsidRPr="00426BD1">
          <w:rPr>
            <w:rFonts w:ascii="Calibri" w:eastAsia="Calibri" w:hAnsi="Calibri" w:cs="Calibri"/>
            <w:b/>
            <w:sz w:val="22"/>
            <w:szCs w:val="22"/>
            <w:u w:val="single"/>
            <w:lang w:val="en" w:eastAsia="en-US"/>
          </w:rPr>
          <w:t>impartial witness</w:t>
        </w:r>
        <w:r w:rsidRPr="00426BD1">
          <w:rPr>
            <w:rFonts w:ascii="Calibri" w:eastAsia="Calibri" w:hAnsi="Calibri" w:cs="Calibri"/>
            <w:b/>
            <w:sz w:val="22"/>
            <w:szCs w:val="22"/>
            <w:lang w:val="en" w:eastAsia="en-US"/>
          </w:rPr>
          <w:t xml:space="preserve">* </w:t>
        </w:r>
        <w:r w:rsidRPr="00426BD1">
          <w:rPr>
            <w:rFonts w:ascii="Calibri" w:eastAsia="Calibri" w:hAnsi="Calibri" w:cs="Calibri"/>
            <w:i/>
            <w:sz w:val="22"/>
            <w:szCs w:val="22"/>
            <w:lang w:val="en" w:eastAsia="en-US"/>
          </w:rPr>
          <w:t>in the event the personal legal representative (England/Wales/Northern Ireland) or Nearest Relative/Guardian/Welfare Attorney (Scotland) is competent but unable to read, or unable to sign or date the informed consent form.</w:t>
        </w:r>
      </w:ins>
    </w:p>
    <w:p w14:paraId="3D3CDD5B" w14:textId="77777777" w:rsidR="00426BD1" w:rsidRPr="00426BD1" w:rsidRDefault="00426BD1" w:rsidP="00426BD1">
      <w:pPr>
        <w:widowControl w:val="0"/>
        <w:autoSpaceDE w:val="0"/>
        <w:autoSpaceDN w:val="0"/>
        <w:spacing w:before="120"/>
        <w:rPr>
          <w:ins w:id="152" w:author="Beren Barklam" w:date="2024-11-18T14:28:00Z" w16du:dateUtc="2024-11-18T14:28:00Z"/>
          <w:rFonts w:ascii="Calibri" w:eastAsia="Calibri" w:hAnsi="Calibri" w:cs="Calibri"/>
          <w:b/>
          <w:bCs/>
          <w:sz w:val="22"/>
          <w:szCs w:val="22"/>
          <w:lang w:val="en-US" w:eastAsia="en-US"/>
        </w:rPr>
      </w:pPr>
      <w:ins w:id="153" w:author="Beren Barklam" w:date="2024-11-18T14:28:00Z" w16du:dateUtc="2024-11-18T14:28:00Z">
        <w:r w:rsidRPr="00426BD1">
          <w:rPr>
            <w:rFonts w:ascii="Calibri" w:eastAsia="Calibri" w:hAnsi="Calibri" w:cs="Calibri"/>
            <w:b/>
            <w:bCs/>
            <w:sz w:val="22"/>
            <w:szCs w:val="22"/>
            <w:lang w:val="en-US" w:eastAsia="en-US"/>
          </w:rPr>
          <w:t xml:space="preserve">I confirm that the patient information and informed consent have been accurately explained to the personal legal representative </w:t>
        </w:r>
        <w:r w:rsidRPr="00426BD1">
          <w:rPr>
            <w:rFonts w:ascii="Calibri" w:eastAsia="Calibri" w:hAnsi="Calibri" w:cs="Calibri"/>
            <w:b/>
            <w:bCs/>
            <w:i/>
            <w:iCs/>
            <w:sz w:val="22"/>
            <w:szCs w:val="22"/>
            <w:lang w:val="en-US" w:eastAsia="en-US"/>
          </w:rPr>
          <w:t>(England/Wales/Northern Ireland)</w:t>
        </w:r>
        <w:r w:rsidRPr="00426BD1">
          <w:rPr>
            <w:rFonts w:ascii="Calibri" w:eastAsia="Calibri" w:hAnsi="Calibri" w:cs="Calibri"/>
            <w:b/>
            <w:bCs/>
            <w:sz w:val="22"/>
            <w:szCs w:val="22"/>
            <w:lang w:val="en-US" w:eastAsia="en-US"/>
          </w:rPr>
          <w:t xml:space="preserve"> or Nearest Relative/Guardian/Welfare Attorney </w:t>
        </w:r>
        <w:r w:rsidRPr="00426BD1">
          <w:rPr>
            <w:rFonts w:ascii="Calibri" w:eastAsia="Calibri" w:hAnsi="Calibri" w:cs="Calibri"/>
            <w:b/>
            <w:bCs/>
            <w:i/>
            <w:iCs/>
            <w:sz w:val="22"/>
            <w:szCs w:val="22"/>
            <w:lang w:val="en-US" w:eastAsia="en-US"/>
          </w:rPr>
          <w:t>(Scotland)</w:t>
        </w:r>
        <w:r w:rsidRPr="00426BD1">
          <w:rPr>
            <w:rFonts w:ascii="Calibri" w:eastAsia="Calibri" w:hAnsi="Calibri" w:cs="Calibri"/>
            <w:b/>
            <w:bCs/>
            <w:sz w:val="22"/>
            <w:szCs w:val="22"/>
            <w:lang w:val="en-US" w:eastAsia="en-US"/>
          </w:rPr>
          <w:t>, the informed consent has been apparently understood by them, and they have voluntarily agreed to consent for the patient to participate in the study.</w:t>
        </w:r>
      </w:ins>
    </w:p>
    <w:p w14:paraId="6304CC44" w14:textId="77777777" w:rsidR="00426BD1" w:rsidRPr="00426BD1" w:rsidRDefault="00426BD1" w:rsidP="00426BD1">
      <w:pPr>
        <w:widowControl w:val="0"/>
        <w:autoSpaceDE w:val="0"/>
        <w:autoSpaceDN w:val="0"/>
        <w:spacing w:before="120"/>
        <w:rPr>
          <w:ins w:id="154" w:author="Beren Barklam" w:date="2024-11-18T14:28:00Z" w16du:dateUtc="2024-11-18T14:28:00Z"/>
          <w:rFonts w:ascii="Calibri" w:eastAsia="Calibri" w:hAnsi="Calibri" w:cs="Calibri"/>
          <w:b/>
          <w:sz w:val="22"/>
          <w:szCs w:val="22"/>
          <w:lang w:val="en" w:eastAsia="en-US"/>
        </w:rPr>
      </w:pPr>
    </w:p>
    <w:p w14:paraId="4A1D2F3C" w14:textId="77777777" w:rsidR="00426BD1" w:rsidRPr="00426BD1" w:rsidRDefault="00426BD1" w:rsidP="00426BD1">
      <w:pPr>
        <w:widowControl w:val="0"/>
        <w:autoSpaceDE w:val="0"/>
        <w:autoSpaceDN w:val="0"/>
        <w:spacing w:line="243" w:lineRule="atLeast"/>
        <w:rPr>
          <w:ins w:id="155" w:author="Beren Barklam" w:date="2024-11-18T14:28:00Z" w16du:dateUtc="2024-11-18T14:28:00Z"/>
          <w:rFonts w:ascii="Calibri" w:eastAsia="Calibri" w:hAnsi="Calibri" w:cs="Calibri"/>
          <w:sz w:val="22"/>
          <w:szCs w:val="22"/>
          <w:lang w:val="en" w:eastAsia="en-US"/>
        </w:rPr>
      </w:pPr>
      <w:ins w:id="156" w:author="Beren Barklam" w:date="2024-11-18T14:28:00Z" w16du:dateUtc="2024-11-18T14:28:00Z">
        <w:r w:rsidRPr="00426BD1">
          <w:rPr>
            <w:rFonts w:ascii="Calibri" w:eastAsia="Calibri" w:hAnsi="Calibri" w:cs="Calibri"/>
            <w:sz w:val="22"/>
            <w:szCs w:val="22"/>
            <w:lang w:val="en" w:eastAsia="en-US"/>
          </w:rPr>
          <w:t>Impartial witness’ name: _________________________</w:t>
        </w:r>
        <w:r w:rsidRPr="00426BD1">
          <w:rPr>
            <w:rFonts w:ascii="Calibri" w:eastAsia="Calibri" w:hAnsi="Calibri" w:cs="Calibri"/>
            <w:sz w:val="22"/>
            <w:szCs w:val="22"/>
            <w:u w:val="single"/>
            <w:lang w:val="en" w:eastAsia="en-US"/>
          </w:rPr>
          <w:t xml:space="preserve">                </w:t>
        </w:r>
        <w:r w:rsidRPr="00426BD1">
          <w:rPr>
            <w:rFonts w:ascii="Calibri" w:eastAsia="Calibri" w:hAnsi="Calibri" w:cs="Calibri"/>
            <w:sz w:val="22"/>
            <w:szCs w:val="22"/>
            <w:lang w:val="en" w:eastAsia="en-US"/>
          </w:rPr>
          <w:t>Signature:   _______________________</w:t>
        </w:r>
      </w:ins>
    </w:p>
    <w:p w14:paraId="5CA9E52A" w14:textId="77777777" w:rsidR="00426BD1" w:rsidRPr="00426BD1" w:rsidRDefault="00426BD1" w:rsidP="00426BD1">
      <w:pPr>
        <w:widowControl w:val="0"/>
        <w:autoSpaceDE w:val="0"/>
        <w:autoSpaceDN w:val="0"/>
        <w:rPr>
          <w:ins w:id="157" w:author="Beren Barklam" w:date="2024-11-18T14:28:00Z" w16du:dateUtc="2024-11-18T14:28:00Z"/>
          <w:rFonts w:ascii="Calibri" w:eastAsia="Calibri" w:hAnsi="Calibri" w:cs="Calibri"/>
          <w:sz w:val="22"/>
          <w:szCs w:val="22"/>
          <w:u w:val="single"/>
          <w:lang w:val="en-US" w:eastAsia="en-US"/>
        </w:rPr>
      </w:pPr>
      <w:ins w:id="158" w:author="Beren Barklam" w:date="2024-11-18T14:28:00Z" w16du:dateUtc="2024-11-18T14:28:00Z">
        <w:r w:rsidRPr="00426BD1">
          <w:rPr>
            <w:rFonts w:ascii="Calibri" w:eastAsia="Calibri" w:hAnsi="Calibri" w:cs="Calibri"/>
            <w:sz w:val="22"/>
            <w:szCs w:val="22"/>
            <w:u w:val="single"/>
            <w:lang w:val="en" w:eastAsia="en-US"/>
          </w:rPr>
          <w:t xml:space="preserve">              </w:t>
        </w:r>
      </w:ins>
    </w:p>
    <w:p w14:paraId="7CC96A53" w14:textId="77777777" w:rsidR="00426BD1" w:rsidRPr="00426BD1" w:rsidRDefault="00426BD1" w:rsidP="00426BD1">
      <w:pPr>
        <w:widowControl w:val="0"/>
        <w:autoSpaceDE w:val="0"/>
        <w:autoSpaceDN w:val="0"/>
        <w:rPr>
          <w:ins w:id="159" w:author="Beren Barklam" w:date="2024-11-18T14:28:00Z" w16du:dateUtc="2024-11-18T14:28:00Z"/>
          <w:rFonts w:ascii="Calibri" w:eastAsia="Calibri" w:hAnsi="Calibri" w:cs="Calibri"/>
          <w:i/>
          <w:sz w:val="20"/>
          <w:szCs w:val="20"/>
          <w:lang w:val="en-US" w:eastAsia="en-US"/>
        </w:rPr>
      </w:pPr>
      <w:ins w:id="160" w:author="Beren Barklam" w:date="2024-11-18T14:28:00Z" w16du:dateUtc="2024-11-18T14:28:00Z">
        <w:r w:rsidRPr="00426BD1">
          <w:rPr>
            <w:rFonts w:ascii="Calibri" w:eastAsia="Calibri" w:hAnsi="Calibri" w:cs="Calibri"/>
            <w:i/>
            <w:sz w:val="20"/>
            <w:szCs w:val="20"/>
            <w:lang w:val="en-US" w:eastAsia="en-US"/>
          </w:rPr>
          <w:t>*An impartial witness is independent of the study, who cannot be unfairly influenced by people involved with the study (e.g., an independent nurse or a patient visitor)</w:t>
        </w:r>
      </w:ins>
    </w:p>
    <w:p w14:paraId="5600EBD6" w14:textId="680ECF24" w:rsidR="00426BD1" w:rsidRPr="00426BD1" w:rsidDel="004C6A43" w:rsidRDefault="00426BD1" w:rsidP="00426BD1">
      <w:pPr>
        <w:widowControl w:val="0"/>
        <w:autoSpaceDE w:val="0"/>
        <w:autoSpaceDN w:val="0"/>
        <w:spacing w:line="243" w:lineRule="atLeast"/>
        <w:rPr>
          <w:ins w:id="161" w:author="Beren Barklam" w:date="2024-11-18T14:28:00Z" w16du:dateUtc="2024-11-18T14:28:00Z"/>
          <w:del w:id="162" w:author="Anjum, Aisha" w:date="2024-11-21T23:55:00Z" w16du:dateUtc="2024-11-21T23:55:00Z"/>
          <w:rFonts w:ascii="Calibri" w:eastAsia="Calibri" w:hAnsi="Calibri" w:cs="Calibri"/>
          <w:sz w:val="22"/>
          <w:szCs w:val="22"/>
          <w:lang w:val="en" w:eastAsia="en-US"/>
        </w:rPr>
      </w:pPr>
    </w:p>
    <w:p w14:paraId="7C6449FA" w14:textId="77777777" w:rsidR="00426BD1" w:rsidRPr="00426BD1" w:rsidRDefault="00426BD1" w:rsidP="00426BD1">
      <w:pPr>
        <w:widowControl w:val="0"/>
        <w:autoSpaceDE w:val="0"/>
        <w:autoSpaceDN w:val="0"/>
        <w:spacing w:line="243" w:lineRule="atLeast"/>
        <w:rPr>
          <w:ins w:id="163" w:author="Beren Barklam" w:date="2024-11-18T14:28:00Z" w16du:dateUtc="2024-11-18T14:28:00Z"/>
          <w:rFonts w:ascii="Calibri" w:eastAsia="Calibri" w:hAnsi="Calibri" w:cs="Calibri"/>
          <w:sz w:val="22"/>
          <w:szCs w:val="22"/>
          <w:lang w:val="en" w:eastAsia="en-US"/>
        </w:rPr>
      </w:pPr>
    </w:p>
    <w:p w14:paraId="2E7708D6" w14:textId="77777777" w:rsidR="00426BD1" w:rsidRPr="00426BD1" w:rsidRDefault="00426BD1" w:rsidP="00426BD1">
      <w:pPr>
        <w:widowControl w:val="0"/>
        <w:autoSpaceDE w:val="0"/>
        <w:autoSpaceDN w:val="0"/>
        <w:spacing w:line="243" w:lineRule="atLeast"/>
        <w:rPr>
          <w:ins w:id="164" w:author="Beren Barklam" w:date="2024-11-18T14:28:00Z" w16du:dateUtc="2024-11-18T14:28:00Z"/>
          <w:rFonts w:ascii="Calibri" w:eastAsia="Calibri" w:hAnsi="Calibri" w:cs="Calibri"/>
          <w:sz w:val="22"/>
          <w:szCs w:val="22"/>
          <w:lang w:val="en-US" w:eastAsia="en-US"/>
        </w:rPr>
      </w:pPr>
      <w:ins w:id="165" w:author="Beren Barklam" w:date="2024-11-18T14:28:00Z" w16du:dateUtc="2024-11-18T14:28:00Z">
        <w:r w:rsidRPr="00426BD1">
          <w:rPr>
            <w:rFonts w:ascii="Calibri" w:eastAsia="Calibri" w:hAnsi="Calibri" w:cs="Calibri"/>
            <w:sz w:val="22"/>
            <w:szCs w:val="22"/>
            <w:lang w:val="en" w:eastAsia="en-US"/>
          </w:rPr>
          <w:t>Date (dd/mmm/</w:t>
        </w:r>
        <w:proofErr w:type="spellStart"/>
        <w:r w:rsidRPr="00426BD1">
          <w:rPr>
            <w:rFonts w:ascii="Calibri" w:eastAsia="Calibri" w:hAnsi="Calibri" w:cs="Calibri"/>
            <w:sz w:val="22"/>
            <w:szCs w:val="22"/>
            <w:lang w:val="en" w:eastAsia="en-US"/>
          </w:rPr>
          <w:t>yyyy</w:t>
        </w:r>
        <w:proofErr w:type="spellEnd"/>
        <w:r w:rsidRPr="00426BD1">
          <w:rPr>
            <w:rFonts w:ascii="Calibri" w:eastAsia="Calibri" w:hAnsi="Calibri" w:cs="Calibri"/>
            <w:sz w:val="22"/>
            <w:szCs w:val="22"/>
            <w:lang w:val="en" w:eastAsia="en-US"/>
          </w:rPr>
          <w:t xml:space="preserve">):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ab/>
        </w:r>
        <w:r w:rsidRPr="00426BD1">
          <w:rPr>
            <w:rFonts w:ascii="Calibri" w:eastAsia="Calibri" w:hAnsi="Calibri" w:cs="Calibri"/>
            <w:sz w:val="22"/>
            <w:szCs w:val="22"/>
            <w:lang w:val="en-US" w:eastAsia="en-US"/>
          </w:rPr>
          <w:tab/>
          <w:t xml:space="preserve">                               Time: </w:t>
        </w:r>
        <w:r w:rsidRPr="00426BD1">
          <w:rPr>
            <w:rFonts w:ascii="Calibri" w:eastAsia="Calibri" w:hAnsi="Calibri" w:cs="Calibri"/>
            <w:sz w:val="22"/>
            <w:szCs w:val="22"/>
            <w:u w:val="single"/>
            <w:lang w:val="en-US" w:eastAsia="en-US"/>
          </w:rPr>
          <w:t xml:space="preserve">    </w:t>
        </w:r>
        <w:proofErr w:type="gramStart"/>
        <w:r w:rsidRPr="00426BD1">
          <w:rPr>
            <w:rFonts w:ascii="Calibri" w:eastAsia="Calibri" w:hAnsi="Calibri" w:cs="Calibri"/>
            <w:sz w:val="22"/>
            <w:szCs w:val="22"/>
            <w:u w:val="single"/>
            <w:lang w:val="en-US" w:eastAsia="en-US"/>
          </w:rPr>
          <w:t xml:space="preserve">  :</w:t>
        </w:r>
        <w:proofErr w:type="gramEnd"/>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 xml:space="preserve">   (24hr)</w:t>
        </w:r>
      </w:ins>
    </w:p>
    <w:p w14:paraId="279ACDE3" w14:textId="77777777" w:rsidR="00426BD1" w:rsidRPr="00426BD1" w:rsidRDefault="00426BD1" w:rsidP="00426BD1">
      <w:pPr>
        <w:widowControl w:val="0"/>
        <w:autoSpaceDE w:val="0"/>
        <w:autoSpaceDN w:val="0"/>
        <w:spacing w:line="243" w:lineRule="atLeast"/>
        <w:rPr>
          <w:ins w:id="166" w:author="Beren Barklam" w:date="2024-11-18T14:28:00Z" w16du:dateUtc="2024-11-18T14:28:00Z"/>
          <w:rFonts w:ascii="Calibri" w:eastAsia="Calibri" w:hAnsi="Calibri" w:cs="Calibri"/>
          <w:sz w:val="20"/>
          <w:szCs w:val="20"/>
          <w:lang w:val="en-US" w:eastAsia="en-US"/>
        </w:rPr>
      </w:pPr>
    </w:p>
    <w:p w14:paraId="78D956A0" w14:textId="77777777" w:rsidR="00426BD1" w:rsidRPr="00426BD1" w:rsidRDefault="00426BD1" w:rsidP="00426BD1">
      <w:pPr>
        <w:widowControl w:val="0"/>
        <w:pBdr>
          <w:bottom w:val="single" w:sz="12" w:space="1" w:color="auto"/>
        </w:pBdr>
        <w:autoSpaceDE w:val="0"/>
        <w:autoSpaceDN w:val="0"/>
        <w:spacing w:line="243" w:lineRule="atLeast"/>
        <w:rPr>
          <w:ins w:id="167" w:author="Beren Barklam" w:date="2024-11-18T14:28:00Z" w16du:dateUtc="2024-11-18T14:28:00Z"/>
          <w:rFonts w:ascii="Calibri" w:eastAsia="Calibri" w:hAnsi="Calibri" w:cs="Calibri"/>
          <w:sz w:val="22"/>
          <w:szCs w:val="22"/>
          <w:lang w:val="en" w:eastAsia="en-US"/>
        </w:rPr>
      </w:pPr>
    </w:p>
    <w:p w14:paraId="44DD3E2C" w14:textId="77777777" w:rsidR="00426BD1" w:rsidRPr="00426BD1" w:rsidRDefault="00426BD1">
      <w:pPr>
        <w:widowControl w:val="0"/>
        <w:autoSpaceDE w:val="0"/>
        <w:autoSpaceDN w:val="0"/>
        <w:spacing w:after="240"/>
        <w:rPr>
          <w:ins w:id="168" w:author="Beren Barklam" w:date="2024-11-18T14:28:00Z" w16du:dateUtc="2024-11-18T14:28:00Z"/>
          <w:rFonts w:ascii="Calibri" w:eastAsia="Calibri" w:hAnsi="Calibri" w:cs="Calibri"/>
          <w:b/>
          <w:sz w:val="22"/>
          <w:szCs w:val="22"/>
          <w:lang w:val="en" w:eastAsia="en-US"/>
        </w:rPr>
        <w:pPrChange w:id="169" w:author="Anjum, Aisha" w:date="2024-11-22T00:09:00Z" w16du:dateUtc="2024-11-22T00:09:00Z">
          <w:pPr>
            <w:widowControl w:val="0"/>
            <w:autoSpaceDE w:val="0"/>
            <w:autoSpaceDN w:val="0"/>
            <w:spacing w:before="120"/>
          </w:pPr>
        </w:pPrChange>
      </w:pPr>
    </w:p>
    <w:p w14:paraId="76A6F62C" w14:textId="77777777" w:rsidR="00426BD1" w:rsidRPr="00426BD1" w:rsidRDefault="00426BD1">
      <w:pPr>
        <w:widowControl w:val="0"/>
        <w:autoSpaceDE w:val="0"/>
        <w:autoSpaceDN w:val="0"/>
        <w:rPr>
          <w:ins w:id="170" w:author="Beren Barklam" w:date="2024-11-18T14:28:00Z" w16du:dateUtc="2024-11-18T14:28:00Z"/>
          <w:rFonts w:ascii="Calibri" w:eastAsia="Calibri" w:hAnsi="Calibri" w:cs="Calibri"/>
          <w:b/>
          <w:sz w:val="22"/>
          <w:szCs w:val="22"/>
          <w:lang w:val="en" w:eastAsia="en-US"/>
        </w:rPr>
        <w:pPrChange w:id="171" w:author="Anjum, Aisha" w:date="2024-11-21T23:58:00Z" w16du:dateUtc="2024-11-21T23:58:00Z">
          <w:pPr>
            <w:widowControl w:val="0"/>
            <w:autoSpaceDE w:val="0"/>
            <w:autoSpaceDN w:val="0"/>
            <w:spacing w:before="120"/>
          </w:pPr>
        </w:pPrChange>
      </w:pPr>
      <w:ins w:id="172" w:author="Beren Barklam" w:date="2024-11-18T14:28:00Z" w16du:dateUtc="2024-11-18T14:28:00Z">
        <w:r w:rsidRPr="00426BD1">
          <w:rPr>
            <w:rFonts w:ascii="Calibri" w:eastAsia="Calibri" w:hAnsi="Calibri" w:cs="Calibri"/>
            <w:b/>
            <w:sz w:val="22"/>
            <w:szCs w:val="22"/>
            <w:lang w:val="en" w:eastAsia="en-US"/>
          </w:rPr>
          <w:t>To be completed by the delegated site staff obtaining consent</w:t>
        </w:r>
      </w:ins>
    </w:p>
    <w:p w14:paraId="7E3EEE2A" w14:textId="77777777" w:rsidR="00426BD1" w:rsidRPr="00426BD1" w:rsidRDefault="00426BD1">
      <w:pPr>
        <w:widowControl w:val="0"/>
        <w:autoSpaceDE w:val="0"/>
        <w:autoSpaceDN w:val="0"/>
        <w:rPr>
          <w:ins w:id="173" w:author="Beren Barklam" w:date="2024-11-18T14:28:00Z" w16du:dateUtc="2024-11-18T14:28:00Z"/>
          <w:rFonts w:ascii="Calibri" w:eastAsia="Calibri" w:hAnsi="Calibri" w:cs="Calibri"/>
          <w:b/>
          <w:sz w:val="22"/>
          <w:szCs w:val="22"/>
          <w:lang w:val="en" w:eastAsia="en-US"/>
        </w:rPr>
        <w:pPrChange w:id="174" w:author="Anjum, Aisha" w:date="2024-11-21T23:55:00Z" w16du:dateUtc="2024-11-21T23:55:00Z">
          <w:pPr>
            <w:widowControl w:val="0"/>
            <w:autoSpaceDE w:val="0"/>
            <w:autoSpaceDN w:val="0"/>
            <w:spacing w:before="120"/>
          </w:pPr>
        </w:pPrChange>
      </w:pPr>
    </w:p>
    <w:p w14:paraId="4F43CEF2" w14:textId="77777777" w:rsidR="00426BD1" w:rsidRPr="00426BD1" w:rsidRDefault="00426BD1">
      <w:pPr>
        <w:widowControl w:val="0"/>
        <w:autoSpaceDE w:val="0"/>
        <w:autoSpaceDN w:val="0"/>
        <w:ind w:right="323"/>
        <w:rPr>
          <w:ins w:id="175" w:author="Beren Barklam" w:date="2024-11-18T14:28:00Z" w16du:dateUtc="2024-11-18T14:28:00Z"/>
          <w:rFonts w:ascii="Calibri" w:eastAsia="Calibri" w:hAnsi="Calibri" w:cs="Calibri"/>
          <w:sz w:val="22"/>
          <w:szCs w:val="22"/>
          <w:lang w:val="en-US" w:eastAsia="en-US"/>
        </w:rPr>
        <w:pPrChange w:id="176" w:author="Anjum, Aisha" w:date="2024-11-21T23:57:00Z" w16du:dateUtc="2024-11-21T23:57:00Z">
          <w:pPr>
            <w:widowControl w:val="0"/>
            <w:autoSpaceDE w:val="0"/>
            <w:autoSpaceDN w:val="0"/>
            <w:spacing w:before="120"/>
            <w:ind w:right="323"/>
          </w:pPr>
        </w:pPrChange>
      </w:pPr>
      <w:ins w:id="177" w:author="Beren Barklam" w:date="2024-11-18T14:28:00Z" w16du:dateUtc="2024-11-18T14:28:00Z">
        <w:r w:rsidRPr="00426BD1">
          <w:rPr>
            <w:rFonts w:ascii="Calibri" w:eastAsia="Calibri" w:hAnsi="Calibri" w:cs="Calibri"/>
            <w:sz w:val="22"/>
            <w:szCs w:val="22"/>
            <w:lang w:val="en-US" w:eastAsia="en-US"/>
          </w:rPr>
          <w:t>I hereby declare that I have provided complete and accurate information about the study, and I have answered all questions.</w:t>
        </w:r>
      </w:ins>
    </w:p>
    <w:p w14:paraId="77670655" w14:textId="77777777" w:rsidR="00426BD1" w:rsidRPr="00426BD1" w:rsidRDefault="00426BD1" w:rsidP="00426BD1">
      <w:pPr>
        <w:widowControl w:val="0"/>
        <w:autoSpaceDE w:val="0"/>
        <w:autoSpaceDN w:val="0"/>
        <w:spacing w:before="120"/>
        <w:ind w:right="323"/>
        <w:rPr>
          <w:ins w:id="178" w:author="Beren Barklam" w:date="2024-11-18T14:28:00Z" w16du:dateUtc="2024-11-18T14:28:00Z"/>
          <w:rFonts w:ascii="Calibri" w:eastAsia="Calibri" w:hAnsi="Calibri" w:cs="Calibri"/>
          <w:sz w:val="22"/>
          <w:szCs w:val="22"/>
          <w:lang w:val="en-US" w:eastAsia="en-US"/>
        </w:rPr>
      </w:pPr>
      <w:ins w:id="179" w:author="Beren Barklam" w:date="2024-11-18T14:28:00Z" w16du:dateUtc="2024-11-18T14:28:00Z">
        <w:r w:rsidRPr="00426BD1">
          <w:rPr>
            <w:rFonts w:ascii="Calibri" w:eastAsia="Calibri" w:hAnsi="Calibri" w:cs="Calibri"/>
            <w:sz w:val="22"/>
            <w:szCs w:val="22"/>
            <w:lang w:val="en-US" w:eastAsia="en-US"/>
          </w:rPr>
          <w:t xml:space="preserve">If new information becomes known during the study that could affect the consent for participation, I will inform the personal legal representative </w:t>
        </w:r>
        <w:r w:rsidRPr="00426BD1">
          <w:rPr>
            <w:rFonts w:ascii="Calibri" w:eastAsia="Calibri" w:hAnsi="Calibri" w:cs="Calibri"/>
            <w:i/>
            <w:iCs/>
            <w:sz w:val="22"/>
            <w:szCs w:val="22"/>
            <w:lang w:val="en-US" w:eastAsia="en-US"/>
          </w:rPr>
          <w:t>(England/Wales/Northern Ireland)</w:t>
        </w:r>
        <w:r w:rsidRPr="00426BD1">
          <w:rPr>
            <w:rFonts w:ascii="Calibri" w:eastAsia="Calibri" w:hAnsi="Calibri" w:cs="Calibri"/>
            <w:sz w:val="22"/>
            <w:szCs w:val="22"/>
            <w:lang w:val="en-US" w:eastAsia="en-US"/>
          </w:rPr>
          <w:t xml:space="preserve"> or Nearest Relative/Guardian/Welfare Attorney </w:t>
        </w:r>
        <w:r w:rsidRPr="00426BD1">
          <w:rPr>
            <w:rFonts w:ascii="Calibri" w:eastAsia="Calibri" w:hAnsi="Calibri" w:cs="Calibri"/>
            <w:i/>
            <w:iCs/>
            <w:sz w:val="22"/>
            <w:szCs w:val="22"/>
            <w:lang w:val="en-US" w:eastAsia="en-US"/>
          </w:rPr>
          <w:t>(Scotland)</w:t>
        </w:r>
        <w:r w:rsidRPr="00426BD1">
          <w:rPr>
            <w:rFonts w:ascii="Calibri" w:eastAsia="Calibri" w:hAnsi="Calibri" w:cs="Calibri"/>
            <w:sz w:val="22"/>
            <w:szCs w:val="22"/>
            <w:lang w:val="en-US" w:eastAsia="en-US"/>
          </w:rPr>
          <w:t xml:space="preserve"> in good time.</w:t>
        </w:r>
      </w:ins>
    </w:p>
    <w:p w14:paraId="466AE4B6" w14:textId="77777777" w:rsidR="00426BD1" w:rsidRPr="00426BD1" w:rsidRDefault="00426BD1" w:rsidP="00426BD1">
      <w:pPr>
        <w:widowControl w:val="0"/>
        <w:autoSpaceDE w:val="0"/>
        <w:autoSpaceDN w:val="0"/>
        <w:spacing w:before="11"/>
        <w:rPr>
          <w:ins w:id="180" w:author="Beren Barklam" w:date="2024-11-18T14:28:00Z" w16du:dateUtc="2024-11-18T14:28:00Z"/>
          <w:rFonts w:ascii="Calibri" w:eastAsia="Calibri" w:hAnsi="Calibri" w:cs="Calibri"/>
          <w:sz w:val="20"/>
          <w:szCs w:val="20"/>
          <w:lang w:val="en-US" w:eastAsia="en-US"/>
        </w:rPr>
      </w:pPr>
    </w:p>
    <w:p w14:paraId="671B049C" w14:textId="77777777" w:rsidR="00B47D94" w:rsidRDefault="00B47D94" w:rsidP="00426BD1">
      <w:pPr>
        <w:widowControl w:val="0"/>
        <w:autoSpaceDE w:val="0"/>
        <w:autoSpaceDN w:val="0"/>
        <w:rPr>
          <w:ins w:id="181" w:author="Anjum, Aisha" w:date="2024-11-22T00:09:00Z" w16du:dateUtc="2024-11-22T00:09:00Z"/>
          <w:rFonts w:ascii="Calibri" w:eastAsia="Calibri" w:hAnsi="Calibri" w:cs="Calibri"/>
          <w:sz w:val="22"/>
          <w:szCs w:val="22"/>
          <w:lang w:val="en" w:eastAsia="en-US"/>
        </w:rPr>
      </w:pPr>
    </w:p>
    <w:p w14:paraId="0A57FACE" w14:textId="77777777" w:rsidR="00B47D94" w:rsidRDefault="00B47D94" w:rsidP="00426BD1">
      <w:pPr>
        <w:widowControl w:val="0"/>
        <w:autoSpaceDE w:val="0"/>
        <w:autoSpaceDN w:val="0"/>
        <w:rPr>
          <w:ins w:id="182" w:author="Anjum, Aisha" w:date="2024-11-22T00:09:00Z" w16du:dateUtc="2024-11-22T00:09:00Z"/>
          <w:rFonts w:ascii="Calibri" w:eastAsia="Calibri" w:hAnsi="Calibri" w:cs="Calibri"/>
          <w:sz w:val="22"/>
          <w:szCs w:val="22"/>
          <w:lang w:val="en" w:eastAsia="en-US"/>
        </w:rPr>
      </w:pPr>
    </w:p>
    <w:p w14:paraId="4F65F0CD" w14:textId="77777777" w:rsidR="00B47D94" w:rsidRDefault="00B47D94" w:rsidP="00426BD1">
      <w:pPr>
        <w:widowControl w:val="0"/>
        <w:autoSpaceDE w:val="0"/>
        <w:autoSpaceDN w:val="0"/>
        <w:rPr>
          <w:ins w:id="183" w:author="Anjum, Aisha" w:date="2024-11-22T00:09:00Z" w16du:dateUtc="2024-11-22T00:09:00Z"/>
          <w:rFonts w:ascii="Calibri" w:eastAsia="Calibri" w:hAnsi="Calibri" w:cs="Calibri"/>
          <w:sz w:val="22"/>
          <w:szCs w:val="22"/>
          <w:lang w:val="en" w:eastAsia="en-US"/>
        </w:rPr>
      </w:pPr>
    </w:p>
    <w:p w14:paraId="6A62FC24" w14:textId="77777777" w:rsidR="00B47D94" w:rsidRDefault="00B47D94" w:rsidP="00426BD1">
      <w:pPr>
        <w:widowControl w:val="0"/>
        <w:autoSpaceDE w:val="0"/>
        <w:autoSpaceDN w:val="0"/>
        <w:rPr>
          <w:ins w:id="184" w:author="Anjum, Aisha" w:date="2024-11-22T00:09:00Z" w16du:dateUtc="2024-11-22T00:09:00Z"/>
          <w:rFonts w:ascii="Calibri" w:eastAsia="Calibri" w:hAnsi="Calibri" w:cs="Calibri"/>
          <w:sz w:val="22"/>
          <w:szCs w:val="22"/>
          <w:lang w:val="en" w:eastAsia="en-US"/>
        </w:rPr>
      </w:pPr>
    </w:p>
    <w:p w14:paraId="290ED214" w14:textId="77777777" w:rsidR="00B47D94" w:rsidRDefault="00B47D94" w:rsidP="00426BD1">
      <w:pPr>
        <w:widowControl w:val="0"/>
        <w:autoSpaceDE w:val="0"/>
        <w:autoSpaceDN w:val="0"/>
        <w:rPr>
          <w:ins w:id="185" w:author="Anjum, Aisha" w:date="2024-11-22T00:09:00Z" w16du:dateUtc="2024-11-22T00:09:00Z"/>
          <w:rFonts w:ascii="Calibri" w:eastAsia="Calibri" w:hAnsi="Calibri" w:cs="Calibri"/>
          <w:sz w:val="22"/>
          <w:szCs w:val="22"/>
          <w:lang w:val="en" w:eastAsia="en-US"/>
        </w:rPr>
      </w:pPr>
    </w:p>
    <w:p w14:paraId="0DD50172" w14:textId="5C183DFC" w:rsidR="00426BD1" w:rsidRPr="00426BD1" w:rsidRDefault="00426BD1" w:rsidP="00426BD1">
      <w:pPr>
        <w:widowControl w:val="0"/>
        <w:autoSpaceDE w:val="0"/>
        <w:autoSpaceDN w:val="0"/>
        <w:rPr>
          <w:ins w:id="186" w:author="Beren Barklam" w:date="2024-11-18T14:28:00Z" w16du:dateUtc="2024-11-18T14:28:00Z"/>
          <w:rFonts w:ascii="Calibri" w:eastAsia="Calibri" w:hAnsi="Calibri" w:cs="Calibri"/>
          <w:sz w:val="20"/>
          <w:szCs w:val="20"/>
          <w:lang w:val="en-US" w:eastAsia="en-US"/>
        </w:rPr>
      </w:pPr>
      <w:ins w:id="187" w:author="Beren Barklam" w:date="2024-11-18T14:28:00Z" w16du:dateUtc="2024-11-18T14:28:00Z">
        <w:r w:rsidRPr="00426BD1">
          <w:rPr>
            <w:rFonts w:ascii="Calibri" w:eastAsia="Calibri" w:hAnsi="Calibri" w:cs="Calibri"/>
            <w:sz w:val="22"/>
            <w:szCs w:val="22"/>
            <w:lang w:val="en" w:eastAsia="en-US"/>
          </w:rPr>
          <w:t>Investigator name (or delegate): ____________________________Signature: _____________________</w:t>
        </w:r>
      </w:ins>
    </w:p>
    <w:p w14:paraId="3FA53866" w14:textId="2BF621A9" w:rsidR="00426BD1" w:rsidRPr="00426BD1" w:rsidDel="00C96C58" w:rsidRDefault="00426BD1" w:rsidP="00426BD1">
      <w:pPr>
        <w:widowControl w:val="0"/>
        <w:autoSpaceDE w:val="0"/>
        <w:autoSpaceDN w:val="0"/>
        <w:spacing w:before="118"/>
        <w:rPr>
          <w:ins w:id="188" w:author="Beren Barklam" w:date="2024-11-18T14:28:00Z" w16du:dateUtc="2024-11-18T14:28:00Z"/>
          <w:del w:id="189" w:author="Anjum, Aisha" w:date="2024-11-21T23:56:00Z" w16du:dateUtc="2024-11-21T23:56:00Z"/>
          <w:rFonts w:ascii="Calibri" w:eastAsia="Calibri" w:hAnsi="Calibri" w:cs="Calibri"/>
          <w:sz w:val="22"/>
          <w:szCs w:val="22"/>
          <w:lang w:val="en" w:eastAsia="en-US"/>
        </w:rPr>
      </w:pPr>
    </w:p>
    <w:p w14:paraId="40716D8F" w14:textId="40847CC4" w:rsidR="00426BD1" w:rsidRPr="00426BD1" w:rsidRDefault="00C96C58" w:rsidP="00426BD1">
      <w:pPr>
        <w:widowControl w:val="0"/>
        <w:autoSpaceDE w:val="0"/>
        <w:autoSpaceDN w:val="0"/>
        <w:spacing w:before="118"/>
        <w:rPr>
          <w:ins w:id="190" w:author="Beren Barklam" w:date="2024-11-18T14:28:00Z" w16du:dateUtc="2024-11-18T14:28:00Z"/>
          <w:rFonts w:ascii="Calibri" w:eastAsia="Calibri" w:hAnsi="Calibri" w:cs="Calibri"/>
          <w:sz w:val="22"/>
          <w:szCs w:val="22"/>
          <w:lang w:val="en" w:eastAsia="en-US"/>
        </w:rPr>
      </w:pPr>
      <w:ins w:id="191" w:author="Anjum, Aisha" w:date="2024-11-21T23:56:00Z" w16du:dateUtc="2024-11-21T23:56:00Z">
        <w:r>
          <w:rPr>
            <w:rFonts w:ascii="Calibri" w:eastAsia="Calibri" w:hAnsi="Calibri" w:cs="Calibri"/>
            <w:sz w:val="22"/>
            <w:szCs w:val="22"/>
            <w:lang w:val="en" w:eastAsia="en-US"/>
          </w:rPr>
          <w:br/>
        </w:r>
      </w:ins>
      <w:ins w:id="192" w:author="Beren Barklam" w:date="2024-11-18T14:28:00Z" w16du:dateUtc="2024-11-18T14:28:00Z">
        <w:r w:rsidR="00426BD1" w:rsidRPr="00426BD1">
          <w:rPr>
            <w:rFonts w:ascii="Calibri" w:eastAsia="Calibri" w:hAnsi="Calibri" w:cs="Calibri"/>
            <w:sz w:val="22"/>
            <w:szCs w:val="22"/>
            <w:lang w:val="en" w:eastAsia="en-US"/>
          </w:rPr>
          <w:t>Date (dd/mmm/</w:t>
        </w:r>
        <w:proofErr w:type="spellStart"/>
        <w:r w:rsidR="00426BD1" w:rsidRPr="00426BD1">
          <w:rPr>
            <w:rFonts w:ascii="Calibri" w:eastAsia="Calibri" w:hAnsi="Calibri" w:cs="Calibri"/>
            <w:sz w:val="22"/>
            <w:szCs w:val="22"/>
            <w:lang w:val="en" w:eastAsia="en-US"/>
          </w:rPr>
          <w:t>yyyy</w:t>
        </w:r>
        <w:proofErr w:type="spellEnd"/>
        <w:r w:rsidR="00426BD1" w:rsidRPr="00426BD1">
          <w:rPr>
            <w:rFonts w:ascii="Calibri" w:eastAsia="Calibri" w:hAnsi="Calibri" w:cs="Calibri"/>
            <w:sz w:val="22"/>
            <w:szCs w:val="22"/>
            <w:lang w:val="en" w:eastAsia="en-US"/>
          </w:rPr>
          <w:t xml:space="preserve">): </w:t>
        </w:r>
        <w:r w:rsidR="00426BD1" w:rsidRPr="00426BD1">
          <w:rPr>
            <w:rFonts w:ascii="Calibri" w:eastAsia="Calibri" w:hAnsi="Calibri" w:cs="Calibri"/>
            <w:sz w:val="22"/>
            <w:szCs w:val="22"/>
            <w:u w:val="single"/>
            <w:lang w:val="en-US" w:eastAsia="en-US"/>
          </w:rPr>
          <w:t xml:space="preserve">       </w:t>
        </w:r>
        <w:r w:rsidR="00426BD1" w:rsidRPr="00426BD1">
          <w:rPr>
            <w:rFonts w:ascii="Calibri" w:eastAsia="Calibri" w:hAnsi="Calibri" w:cs="Calibri"/>
            <w:sz w:val="22"/>
            <w:szCs w:val="22"/>
            <w:lang w:val="en-US" w:eastAsia="en-US"/>
          </w:rPr>
          <w:t xml:space="preserve">/ </w:t>
        </w:r>
        <w:r w:rsidR="00426BD1" w:rsidRPr="00426BD1">
          <w:rPr>
            <w:rFonts w:ascii="Calibri" w:eastAsia="Calibri" w:hAnsi="Calibri" w:cs="Calibri"/>
            <w:sz w:val="22"/>
            <w:szCs w:val="22"/>
            <w:u w:val="single"/>
            <w:lang w:val="en-US" w:eastAsia="en-US"/>
          </w:rPr>
          <w:t>    </w:t>
        </w:r>
        <w:r w:rsidR="00426BD1" w:rsidRPr="00426BD1">
          <w:rPr>
            <w:rFonts w:ascii="Calibri" w:eastAsia="Calibri" w:hAnsi="Calibri" w:cs="Calibri"/>
            <w:spacing w:val="20"/>
            <w:sz w:val="22"/>
            <w:szCs w:val="22"/>
            <w:u w:val="single"/>
            <w:lang w:val="en-US" w:eastAsia="en-US"/>
          </w:rPr>
          <w:t xml:space="preserve">   </w:t>
        </w:r>
        <w:r w:rsidR="00426BD1" w:rsidRPr="00426BD1">
          <w:rPr>
            <w:rFonts w:ascii="Calibri" w:eastAsia="Calibri" w:hAnsi="Calibri" w:cs="Calibri"/>
            <w:sz w:val="22"/>
            <w:szCs w:val="22"/>
            <w:lang w:val="en-US" w:eastAsia="en-US"/>
          </w:rPr>
          <w:t xml:space="preserve">/ </w:t>
        </w:r>
        <w:r w:rsidR="00426BD1" w:rsidRPr="00426BD1">
          <w:rPr>
            <w:rFonts w:ascii="Calibri" w:eastAsia="Calibri" w:hAnsi="Calibri" w:cs="Calibri"/>
            <w:sz w:val="22"/>
            <w:szCs w:val="22"/>
            <w:u w:val="single"/>
            <w:lang w:val="en-US" w:eastAsia="en-US"/>
          </w:rPr>
          <w:t xml:space="preserve">        </w:t>
        </w:r>
        <w:r w:rsidR="00426BD1" w:rsidRPr="00426BD1">
          <w:rPr>
            <w:rFonts w:ascii="Calibri" w:eastAsia="Calibri" w:hAnsi="Calibri" w:cs="Calibri"/>
            <w:spacing w:val="11"/>
            <w:sz w:val="22"/>
            <w:szCs w:val="22"/>
            <w:u w:val="single"/>
            <w:lang w:val="en-US" w:eastAsia="en-US"/>
          </w:rPr>
          <w:t xml:space="preserve">      </w:t>
        </w:r>
      </w:ins>
    </w:p>
    <w:p w14:paraId="5A84CBE2" w14:textId="77777777" w:rsidR="00426BD1" w:rsidRPr="00426BD1" w:rsidRDefault="00426BD1" w:rsidP="00426BD1">
      <w:pPr>
        <w:autoSpaceDE w:val="0"/>
        <w:autoSpaceDN w:val="0"/>
        <w:adjustRightInd w:val="0"/>
        <w:spacing w:after="160" w:line="259" w:lineRule="auto"/>
        <w:rPr>
          <w:ins w:id="193" w:author="Beren Barklam" w:date="2024-11-18T14:28:00Z" w16du:dateUtc="2024-11-18T14:28:00Z"/>
          <w:rFonts w:ascii="Calibri" w:eastAsia="Calibri" w:hAnsi="Calibri" w:cs="Calibri"/>
          <w:b/>
          <w:bCs/>
          <w:sz w:val="22"/>
          <w:szCs w:val="22"/>
          <w:lang w:eastAsia="en-US"/>
        </w:rPr>
      </w:pPr>
    </w:p>
    <w:p w14:paraId="2133B74A" w14:textId="77777777" w:rsidR="00771927" w:rsidRDefault="00771927" w:rsidP="00771927">
      <w:pPr>
        <w:pStyle w:val="paragraph"/>
        <w:spacing w:before="0" w:beforeAutospacing="0" w:after="0" w:afterAutospacing="0"/>
        <w:textAlignment w:val="baseline"/>
        <w:rPr>
          <w:rStyle w:val="normaltextrun"/>
          <w:rFonts w:ascii="Calibri" w:hAnsi="Calibri" w:cs="Calibri"/>
          <w:sz w:val="22"/>
          <w:szCs w:val="22"/>
        </w:rPr>
      </w:pPr>
    </w:p>
    <w:p w14:paraId="1C598552" w14:textId="77005312" w:rsidR="00771927" w:rsidDel="00426BD1" w:rsidRDefault="00771927" w:rsidP="00771927">
      <w:pPr>
        <w:pStyle w:val="paragraph"/>
        <w:spacing w:before="0" w:beforeAutospacing="0" w:after="0" w:afterAutospacing="0"/>
        <w:textAlignment w:val="baseline"/>
        <w:rPr>
          <w:del w:id="194" w:author="Beren Barklam" w:date="2024-11-18T14:28:00Z" w16du:dateUtc="2024-11-18T14:28:00Z"/>
          <w:rStyle w:val="normaltextrun"/>
          <w:rFonts w:ascii="Calibri" w:hAnsi="Calibri" w:cs="Calibri"/>
          <w:sz w:val="22"/>
          <w:szCs w:val="22"/>
        </w:rPr>
      </w:pPr>
    </w:p>
    <w:p w14:paraId="590EEF46" w14:textId="77777777" w:rsidR="00426BD1" w:rsidRDefault="00426BD1" w:rsidP="00771927">
      <w:pPr>
        <w:pStyle w:val="paragraph"/>
        <w:spacing w:before="0" w:beforeAutospacing="0" w:after="0" w:afterAutospacing="0"/>
        <w:textAlignment w:val="baseline"/>
        <w:rPr>
          <w:ins w:id="195" w:author="Beren Barklam" w:date="2024-11-18T14:28:00Z" w16du:dateUtc="2024-11-18T14:28:00Z"/>
          <w:rStyle w:val="normaltextrun"/>
          <w:rFonts w:ascii="Calibri" w:hAnsi="Calibri" w:cs="Calibri"/>
          <w:sz w:val="22"/>
          <w:szCs w:val="22"/>
        </w:rPr>
      </w:pPr>
    </w:p>
    <w:p w14:paraId="41638823" w14:textId="627FCA28" w:rsidR="00771927" w:rsidRPr="00C96C58" w:rsidDel="00426BD1" w:rsidRDefault="00771927" w:rsidP="00771927">
      <w:pPr>
        <w:pStyle w:val="paragraph"/>
        <w:spacing w:before="0" w:beforeAutospacing="0" w:after="0" w:afterAutospacing="0"/>
        <w:textAlignment w:val="baseline"/>
        <w:rPr>
          <w:del w:id="196" w:author="Beren Barklam" w:date="2024-11-18T14:28:00Z" w16du:dateUtc="2024-11-18T14:28:00Z"/>
          <w:rStyle w:val="normaltextrun"/>
          <w:rFonts w:ascii="Calibri" w:hAnsi="Calibri" w:cs="Calibri"/>
          <w:i/>
          <w:iCs/>
          <w:sz w:val="22"/>
          <w:szCs w:val="22"/>
          <w:rPrChange w:id="197" w:author="Anjum, Aisha" w:date="2024-11-21T23:56:00Z" w16du:dateUtc="2024-11-21T23:56:00Z">
            <w:rPr>
              <w:del w:id="198" w:author="Beren Barklam" w:date="2024-11-18T14:28:00Z" w16du:dateUtc="2024-11-18T14:28:00Z"/>
              <w:rStyle w:val="normaltextrun"/>
              <w:rFonts w:ascii="Calibri" w:hAnsi="Calibri" w:cs="Calibri"/>
              <w:sz w:val="22"/>
              <w:szCs w:val="22"/>
            </w:rPr>
          </w:rPrChange>
        </w:rPr>
      </w:pPr>
    </w:p>
    <w:p w14:paraId="212C1A30" w14:textId="7840742F" w:rsidR="00771927" w:rsidRPr="00C96C58" w:rsidDel="00426BD1" w:rsidRDefault="00771927" w:rsidP="00771927">
      <w:pPr>
        <w:pStyle w:val="paragraph"/>
        <w:spacing w:before="0" w:beforeAutospacing="0" w:after="0" w:afterAutospacing="0"/>
        <w:textAlignment w:val="baseline"/>
        <w:rPr>
          <w:del w:id="199" w:author="Beren Barklam" w:date="2024-11-18T14:28:00Z" w16du:dateUtc="2024-11-18T14:28:00Z"/>
          <w:rFonts w:ascii="Segoe UI" w:hAnsi="Segoe UI" w:cs="Segoe UI"/>
          <w:i/>
          <w:iCs/>
          <w:sz w:val="18"/>
          <w:szCs w:val="18"/>
          <w:rPrChange w:id="200" w:author="Anjum, Aisha" w:date="2024-11-21T23:56:00Z" w16du:dateUtc="2024-11-21T23:56:00Z">
            <w:rPr>
              <w:del w:id="201" w:author="Beren Barklam" w:date="2024-11-18T14:28:00Z" w16du:dateUtc="2024-11-18T14:28:00Z"/>
              <w:rFonts w:ascii="Segoe UI" w:hAnsi="Segoe UI" w:cs="Segoe UI"/>
              <w:sz w:val="18"/>
              <w:szCs w:val="18"/>
            </w:rPr>
          </w:rPrChange>
        </w:rPr>
      </w:pPr>
      <w:del w:id="202" w:author="Beren Barklam" w:date="2024-11-18T14:28:00Z" w16du:dateUtc="2024-11-18T14:28:00Z">
        <w:r w:rsidRPr="00C96C58" w:rsidDel="00426BD1">
          <w:rPr>
            <w:rStyle w:val="normaltextrun"/>
            <w:rFonts w:ascii="Calibri" w:hAnsi="Calibri" w:cs="Calibri"/>
            <w:i/>
            <w:iCs/>
            <w:sz w:val="22"/>
            <w:szCs w:val="22"/>
            <w:rPrChange w:id="203" w:author="Anjum, Aisha" w:date="2024-11-21T23:56:00Z" w16du:dateUtc="2024-11-21T23:56:00Z">
              <w:rPr>
                <w:rStyle w:val="normaltextrun"/>
                <w:rFonts w:ascii="Calibri" w:hAnsi="Calibri" w:cs="Calibri"/>
                <w:sz w:val="22"/>
                <w:szCs w:val="22"/>
              </w:rPr>
            </w:rPrChange>
          </w:rPr>
          <w:delText>_________________________</w:delText>
        </w:r>
        <w:r w:rsidRPr="00C96C58" w:rsidDel="00426BD1">
          <w:rPr>
            <w:rStyle w:val="tabchar"/>
            <w:rFonts w:ascii="Calibri" w:hAnsi="Calibri" w:cs="Calibri"/>
            <w:i/>
            <w:iCs/>
            <w:sz w:val="22"/>
            <w:szCs w:val="22"/>
            <w:rPrChange w:id="204"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sz w:val="22"/>
            <w:szCs w:val="22"/>
            <w:rPrChange w:id="205" w:author="Anjum, Aisha" w:date="2024-11-21T23:56:00Z" w16du:dateUtc="2024-11-21T23:56:00Z">
              <w:rPr>
                <w:rStyle w:val="tabchar"/>
                <w:rFonts w:ascii="Calibri" w:hAnsi="Calibri" w:cs="Calibri"/>
                <w:sz w:val="22"/>
                <w:szCs w:val="22"/>
              </w:rPr>
            </w:rPrChange>
          </w:rPr>
          <w:tab/>
        </w:r>
        <w:r w:rsidRPr="00C96C58" w:rsidDel="00426BD1">
          <w:rPr>
            <w:rStyle w:val="normaltextrun"/>
            <w:rFonts w:ascii="Calibri" w:hAnsi="Calibri" w:cs="Calibri"/>
            <w:i/>
            <w:iCs/>
            <w:sz w:val="22"/>
            <w:szCs w:val="22"/>
            <w:rPrChange w:id="206" w:author="Anjum, Aisha" w:date="2024-11-21T23:56:00Z" w16du:dateUtc="2024-11-21T23:56:00Z">
              <w:rPr>
                <w:rStyle w:val="normaltextrun"/>
                <w:rFonts w:ascii="Calibri" w:hAnsi="Calibri" w:cs="Calibri"/>
                <w:sz w:val="22"/>
                <w:szCs w:val="22"/>
              </w:rPr>
            </w:rPrChange>
          </w:rPr>
          <w:delText>_________________________</w:delText>
        </w:r>
        <w:r w:rsidRPr="00C96C58" w:rsidDel="00426BD1">
          <w:rPr>
            <w:rStyle w:val="tabchar"/>
            <w:rFonts w:ascii="Calibri" w:hAnsi="Calibri" w:cs="Calibri"/>
            <w:i/>
            <w:iCs/>
            <w:sz w:val="22"/>
            <w:szCs w:val="22"/>
            <w:rPrChange w:id="207"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rPrChange w:id="208" w:author="Anjum, Aisha" w:date="2024-11-21T23:56:00Z" w16du:dateUtc="2024-11-21T23:56:00Z">
              <w:rPr>
                <w:rStyle w:val="tabchar"/>
                <w:rFonts w:ascii="Calibri" w:hAnsi="Calibri" w:cs="Calibri"/>
              </w:rPr>
            </w:rPrChange>
          </w:rPr>
          <w:tab/>
        </w:r>
        <w:r w:rsidRPr="00C96C58" w:rsidDel="00426BD1">
          <w:rPr>
            <w:rStyle w:val="normaltextrun"/>
            <w:rFonts w:ascii="Calibri" w:hAnsi="Calibri" w:cs="Calibri"/>
            <w:i/>
            <w:iCs/>
            <w:sz w:val="22"/>
            <w:szCs w:val="22"/>
            <w:rPrChange w:id="209" w:author="Anjum, Aisha" w:date="2024-11-21T23:56:00Z" w16du:dateUtc="2024-11-21T23:56:00Z">
              <w:rPr>
                <w:rStyle w:val="normaltextrun"/>
                <w:rFonts w:ascii="Calibri" w:hAnsi="Calibri" w:cs="Calibri"/>
                <w:sz w:val="22"/>
                <w:szCs w:val="22"/>
              </w:rPr>
            </w:rPrChange>
          </w:rPr>
          <w:delText>_______________________</w:delText>
        </w:r>
        <w:r w:rsidRPr="00C96C58" w:rsidDel="00426BD1">
          <w:rPr>
            <w:rStyle w:val="eop"/>
            <w:rFonts w:ascii="Calibri" w:hAnsi="Calibri" w:cs="Calibri"/>
            <w:i/>
            <w:iCs/>
            <w:sz w:val="22"/>
            <w:szCs w:val="22"/>
            <w:rPrChange w:id="210" w:author="Anjum, Aisha" w:date="2024-11-21T23:56:00Z" w16du:dateUtc="2024-11-21T23:56:00Z">
              <w:rPr>
                <w:rStyle w:val="eop"/>
                <w:rFonts w:ascii="Calibri" w:hAnsi="Calibri" w:cs="Calibri"/>
                <w:sz w:val="22"/>
                <w:szCs w:val="22"/>
              </w:rPr>
            </w:rPrChange>
          </w:rPr>
          <w:delText> </w:delText>
        </w:r>
      </w:del>
    </w:p>
    <w:p w14:paraId="33F5690C" w14:textId="67C40671" w:rsidR="00771927" w:rsidRPr="00C96C58" w:rsidDel="00426BD1" w:rsidRDefault="00771927" w:rsidP="00771927">
      <w:pPr>
        <w:pStyle w:val="paragraph"/>
        <w:spacing w:before="0" w:beforeAutospacing="0" w:after="0" w:afterAutospacing="0"/>
        <w:textAlignment w:val="baseline"/>
        <w:rPr>
          <w:del w:id="211" w:author="Beren Barklam" w:date="2024-11-18T14:28:00Z" w16du:dateUtc="2024-11-18T14:28:00Z"/>
          <w:rFonts w:ascii="Segoe UI" w:hAnsi="Segoe UI" w:cs="Segoe UI"/>
          <w:i/>
          <w:iCs/>
          <w:sz w:val="18"/>
          <w:szCs w:val="18"/>
          <w:rPrChange w:id="212" w:author="Anjum, Aisha" w:date="2024-11-21T23:56:00Z" w16du:dateUtc="2024-11-21T23:56:00Z">
            <w:rPr>
              <w:del w:id="213" w:author="Beren Barklam" w:date="2024-11-18T14:28:00Z" w16du:dateUtc="2024-11-18T14:28:00Z"/>
              <w:rFonts w:ascii="Segoe UI" w:hAnsi="Segoe UI" w:cs="Segoe UI"/>
              <w:sz w:val="18"/>
              <w:szCs w:val="18"/>
            </w:rPr>
          </w:rPrChange>
        </w:rPr>
      </w:pPr>
      <w:del w:id="214" w:author="Beren Barklam" w:date="2024-11-18T14:28:00Z" w16du:dateUtc="2024-11-18T14:28:00Z">
        <w:r w:rsidRPr="00C96C58" w:rsidDel="00426BD1">
          <w:rPr>
            <w:rStyle w:val="normaltextrun"/>
            <w:rFonts w:ascii="Calibri" w:hAnsi="Calibri" w:cs="Calibri"/>
            <w:i/>
            <w:iCs/>
            <w:sz w:val="22"/>
            <w:szCs w:val="22"/>
            <w:rPrChange w:id="215" w:author="Anjum, Aisha" w:date="2024-11-21T23:56:00Z" w16du:dateUtc="2024-11-21T23:56:00Z">
              <w:rPr>
                <w:rStyle w:val="normaltextrun"/>
                <w:rFonts w:ascii="Calibri" w:hAnsi="Calibri" w:cs="Calibri"/>
                <w:sz w:val="22"/>
                <w:szCs w:val="22"/>
              </w:rPr>
            </w:rPrChange>
          </w:rPr>
          <w:delText>Name of P</w:delText>
        </w:r>
        <w:r w:rsidR="000F2742" w:rsidRPr="00C96C58" w:rsidDel="00426BD1">
          <w:rPr>
            <w:rStyle w:val="normaltextrun"/>
            <w:rFonts w:ascii="Calibri" w:hAnsi="Calibri" w:cs="Calibri"/>
            <w:i/>
            <w:iCs/>
            <w:sz w:val="22"/>
            <w:szCs w:val="22"/>
            <w:rPrChange w:id="216" w:author="Anjum, Aisha" w:date="2024-11-21T23:56:00Z" w16du:dateUtc="2024-11-21T23:56:00Z">
              <w:rPr>
                <w:rStyle w:val="normaltextrun"/>
                <w:rFonts w:ascii="Calibri" w:hAnsi="Calibri" w:cs="Calibri"/>
                <w:sz w:val="22"/>
                <w:szCs w:val="22"/>
              </w:rPr>
            </w:rPrChange>
          </w:rPr>
          <w:delText>ersonal</w:delText>
        </w:r>
        <w:r w:rsidRPr="00C96C58" w:rsidDel="00426BD1">
          <w:rPr>
            <w:rStyle w:val="normaltextrun"/>
            <w:rFonts w:ascii="Calibri" w:hAnsi="Calibri" w:cs="Calibri"/>
            <w:i/>
            <w:iCs/>
            <w:sz w:val="22"/>
            <w:szCs w:val="22"/>
            <w:rPrChange w:id="217" w:author="Anjum, Aisha" w:date="2024-11-21T23:56:00Z" w16du:dateUtc="2024-11-21T23:56:00Z">
              <w:rPr>
                <w:rStyle w:val="normaltextrun"/>
                <w:rFonts w:ascii="Calibri" w:hAnsi="Calibri" w:cs="Calibri"/>
                <w:sz w:val="22"/>
                <w:szCs w:val="22"/>
              </w:rPr>
            </w:rPrChange>
          </w:rPr>
          <w:delText xml:space="preserve"> Legal</w:delText>
        </w:r>
        <w:r w:rsidRPr="00C96C58" w:rsidDel="00426BD1">
          <w:rPr>
            <w:rStyle w:val="tabchar"/>
            <w:rFonts w:ascii="Calibri" w:hAnsi="Calibri" w:cs="Calibri"/>
            <w:i/>
            <w:iCs/>
            <w:sz w:val="22"/>
            <w:szCs w:val="22"/>
            <w:rPrChange w:id="218"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sz w:val="22"/>
            <w:szCs w:val="22"/>
            <w:rPrChange w:id="219" w:author="Anjum, Aisha" w:date="2024-11-21T23:56:00Z" w16du:dateUtc="2024-11-21T23:56:00Z">
              <w:rPr>
                <w:rStyle w:val="tabchar"/>
                <w:rFonts w:ascii="Calibri" w:hAnsi="Calibri" w:cs="Calibri"/>
                <w:sz w:val="22"/>
                <w:szCs w:val="22"/>
              </w:rPr>
            </w:rPrChange>
          </w:rPr>
          <w:tab/>
        </w:r>
        <w:r w:rsidR="00FD6C05" w:rsidRPr="00C96C58" w:rsidDel="00426BD1">
          <w:rPr>
            <w:rStyle w:val="tabchar"/>
            <w:rFonts w:ascii="Calibri" w:hAnsi="Calibri" w:cs="Calibri"/>
            <w:i/>
            <w:iCs/>
            <w:sz w:val="22"/>
            <w:szCs w:val="22"/>
            <w:rPrChange w:id="220" w:author="Anjum, Aisha" w:date="2024-11-21T23:56:00Z" w16du:dateUtc="2024-11-21T23:56:00Z">
              <w:rPr>
                <w:rStyle w:val="tabchar"/>
                <w:rFonts w:ascii="Calibri" w:hAnsi="Calibri" w:cs="Calibri"/>
                <w:sz w:val="22"/>
                <w:szCs w:val="22"/>
              </w:rPr>
            </w:rPrChange>
          </w:rPr>
          <w:tab/>
        </w:r>
        <w:r w:rsidRPr="00C96C58" w:rsidDel="00426BD1">
          <w:rPr>
            <w:rStyle w:val="normaltextrun"/>
            <w:rFonts w:ascii="Calibri" w:hAnsi="Calibri" w:cs="Calibri"/>
            <w:i/>
            <w:iCs/>
            <w:sz w:val="22"/>
            <w:szCs w:val="22"/>
            <w:rPrChange w:id="221" w:author="Anjum, Aisha" w:date="2024-11-21T23:56:00Z" w16du:dateUtc="2024-11-21T23:56:00Z">
              <w:rPr>
                <w:rStyle w:val="normaltextrun"/>
                <w:rFonts w:ascii="Calibri" w:hAnsi="Calibri" w:cs="Calibri"/>
                <w:sz w:val="22"/>
                <w:szCs w:val="22"/>
              </w:rPr>
            </w:rPrChange>
          </w:rPr>
          <w:delText>Signature</w:delText>
        </w:r>
        <w:r w:rsidRPr="00C96C58" w:rsidDel="00426BD1">
          <w:rPr>
            <w:rStyle w:val="tabchar"/>
            <w:rFonts w:ascii="Calibri" w:hAnsi="Calibri" w:cs="Calibri"/>
            <w:i/>
            <w:iCs/>
            <w:sz w:val="22"/>
            <w:szCs w:val="22"/>
            <w:rPrChange w:id="222"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rPrChange w:id="223" w:author="Anjum, Aisha" w:date="2024-11-21T23:56:00Z" w16du:dateUtc="2024-11-21T23:56:00Z">
              <w:rPr>
                <w:rStyle w:val="tabchar"/>
                <w:rFonts w:ascii="Calibri" w:hAnsi="Calibri" w:cs="Calibri"/>
              </w:rPr>
            </w:rPrChange>
          </w:rPr>
          <w:tab/>
        </w:r>
        <w:r w:rsidRPr="00C96C58" w:rsidDel="00426BD1">
          <w:rPr>
            <w:rStyle w:val="tabchar"/>
            <w:rFonts w:ascii="Calibri" w:hAnsi="Calibri" w:cs="Calibri"/>
            <w:i/>
            <w:iCs/>
            <w:rPrChange w:id="224" w:author="Anjum, Aisha" w:date="2024-11-21T23:56:00Z" w16du:dateUtc="2024-11-21T23:56:00Z">
              <w:rPr>
                <w:rStyle w:val="tabchar"/>
                <w:rFonts w:ascii="Calibri" w:hAnsi="Calibri" w:cs="Calibri"/>
              </w:rPr>
            </w:rPrChange>
          </w:rPr>
          <w:tab/>
        </w:r>
        <w:r w:rsidRPr="00C96C58" w:rsidDel="00426BD1">
          <w:rPr>
            <w:rStyle w:val="tabchar"/>
            <w:rFonts w:ascii="Calibri" w:hAnsi="Calibri" w:cs="Calibri"/>
            <w:i/>
            <w:iCs/>
            <w:rPrChange w:id="225" w:author="Anjum, Aisha" w:date="2024-11-21T23:56:00Z" w16du:dateUtc="2024-11-21T23:56:00Z">
              <w:rPr>
                <w:rStyle w:val="tabchar"/>
                <w:rFonts w:ascii="Calibri" w:hAnsi="Calibri" w:cs="Calibri"/>
              </w:rPr>
            </w:rPrChange>
          </w:rPr>
          <w:tab/>
        </w:r>
        <w:r w:rsidRPr="00C96C58" w:rsidDel="00426BD1">
          <w:rPr>
            <w:rStyle w:val="normaltextrun"/>
            <w:rFonts w:ascii="Calibri" w:hAnsi="Calibri" w:cs="Calibri"/>
            <w:i/>
            <w:iCs/>
            <w:sz w:val="22"/>
            <w:szCs w:val="22"/>
            <w:rPrChange w:id="226" w:author="Anjum, Aisha" w:date="2024-11-21T23:56:00Z" w16du:dateUtc="2024-11-21T23:56:00Z">
              <w:rPr>
                <w:rStyle w:val="normaltextrun"/>
                <w:rFonts w:ascii="Calibri" w:hAnsi="Calibri" w:cs="Calibri"/>
                <w:sz w:val="22"/>
                <w:szCs w:val="22"/>
              </w:rPr>
            </w:rPrChange>
          </w:rPr>
          <w:delText>Date</w:delText>
        </w:r>
        <w:r w:rsidRPr="00C96C58" w:rsidDel="00426BD1">
          <w:rPr>
            <w:rStyle w:val="eop"/>
            <w:rFonts w:ascii="Calibri" w:hAnsi="Calibri" w:cs="Calibri"/>
            <w:i/>
            <w:iCs/>
            <w:sz w:val="22"/>
            <w:szCs w:val="22"/>
            <w:rPrChange w:id="227" w:author="Anjum, Aisha" w:date="2024-11-21T23:56:00Z" w16du:dateUtc="2024-11-21T23:56:00Z">
              <w:rPr>
                <w:rStyle w:val="eop"/>
                <w:rFonts w:ascii="Calibri" w:hAnsi="Calibri" w:cs="Calibri"/>
                <w:sz w:val="22"/>
                <w:szCs w:val="22"/>
              </w:rPr>
            </w:rPrChange>
          </w:rPr>
          <w:delText> </w:delText>
        </w:r>
      </w:del>
    </w:p>
    <w:p w14:paraId="68CBC161" w14:textId="3D4E384A" w:rsidR="00771927" w:rsidRPr="00C96C58" w:rsidDel="00426BD1" w:rsidRDefault="00771927" w:rsidP="00771927">
      <w:pPr>
        <w:pStyle w:val="paragraph"/>
        <w:spacing w:before="0" w:beforeAutospacing="0" w:after="0" w:afterAutospacing="0"/>
        <w:textAlignment w:val="baseline"/>
        <w:rPr>
          <w:del w:id="228" w:author="Beren Barklam" w:date="2024-11-18T14:28:00Z" w16du:dateUtc="2024-11-18T14:28:00Z"/>
          <w:rStyle w:val="eop"/>
          <w:rFonts w:ascii="Calibri" w:hAnsi="Calibri" w:cs="Calibri"/>
          <w:i/>
          <w:iCs/>
          <w:sz w:val="18"/>
          <w:szCs w:val="18"/>
        </w:rPr>
      </w:pPr>
      <w:del w:id="229" w:author="Beren Barklam" w:date="2024-11-18T14:28:00Z" w16du:dateUtc="2024-11-18T14:28:00Z">
        <w:r w:rsidRPr="00C96C58" w:rsidDel="00426BD1">
          <w:rPr>
            <w:rStyle w:val="normaltextrun"/>
            <w:rFonts w:ascii="Calibri" w:hAnsi="Calibri" w:cs="Calibri"/>
            <w:i/>
            <w:iCs/>
            <w:sz w:val="22"/>
            <w:szCs w:val="22"/>
            <w:rPrChange w:id="230" w:author="Anjum, Aisha" w:date="2024-11-21T23:56:00Z" w16du:dateUtc="2024-11-21T23:56:00Z">
              <w:rPr>
                <w:rStyle w:val="normaltextrun"/>
                <w:rFonts w:ascii="Calibri" w:hAnsi="Calibri" w:cs="Calibri"/>
                <w:sz w:val="22"/>
                <w:szCs w:val="22"/>
              </w:rPr>
            </w:rPrChange>
          </w:rPr>
          <w:delText>Representative</w:delText>
        </w:r>
        <w:r w:rsidR="00FD6C05" w:rsidRPr="00C96C58" w:rsidDel="00426BD1">
          <w:rPr>
            <w:rStyle w:val="eop"/>
            <w:rFonts w:ascii="Calibri" w:hAnsi="Calibri" w:cs="Calibri"/>
            <w:i/>
            <w:iCs/>
            <w:sz w:val="22"/>
            <w:szCs w:val="22"/>
          </w:rPr>
          <w:delText xml:space="preserve"> </w:delText>
        </w:r>
        <w:r w:rsidR="00FD6C05" w:rsidRPr="00C96C58" w:rsidDel="00426BD1">
          <w:rPr>
            <w:rStyle w:val="eop"/>
            <w:rFonts w:ascii="Calibri" w:hAnsi="Calibri" w:cs="Calibri"/>
            <w:i/>
            <w:iCs/>
            <w:sz w:val="18"/>
            <w:szCs w:val="18"/>
          </w:rPr>
          <w:delText xml:space="preserve">(If </w:delText>
        </w:r>
        <w:r w:rsidR="00171C2F" w:rsidRPr="00C96C58" w:rsidDel="00426BD1">
          <w:rPr>
            <w:rStyle w:val="eop"/>
            <w:rFonts w:ascii="Calibri" w:hAnsi="Calibri" w:cs="Calibri"/>
            <w:i/>
            <w:iCs/>
            <w:sz w:val="18"/>
            <w:szCs w:val="18"/>
          </w:rPr>
          <w:delText xml:space="preserve">in </w:delText>
        </w:r>
        <w:r w:rsidR="00E727B7" w:rsidRPr="00C96C58" w:rsidDel="00426BD1">
          <w:rPr>
            <w:rStyle w:val="eop"/>
            <w:rFonts w:ascii="Calibri" w:hAnsi="Calibri" w:cs="Calibri"/>
            <w:i/>
            <w:iCs/>
            <w:sz w:val="18"/>
            <w:szCs w:val="18"/>
          </w:rPr>
          <w:delText>England/</w:delText>
        </w:r>
      </w:del>
    </w:p>
    <w:p w14:paraId="075E804B" w14:textId="2AF1CABC" w:rsidR="00E727B7" w:rsidRPr="00C96C58" w:rsidDel="00426BD1" w:rsidRDefault="00E727B7" w:rsidP="00771927">
      <w:pPr>
        <w:pStyle w:val="paragraph"/>
        <w:spacing w:before="0" w:beforeAutospacing="0" w:after="0" w:afterAutospacing="0"/>
        <w:textAlignment w:val="baseline"/>
        <w:rPr>
          <w:del w:id="231" w:author="Beren Barklam" w:date="2024-11-18T14:28:00Z" w16du:dateUtc="2024-11-18T14:28:00Z"/>
          <w:rStyle w:val="eop"/>
          <w:rFonts w:ascii="Calibri" w:hAnsi="Calibri" w:cs="Calibri"/>
          <w:i/>
          <w:iCs/>
          <w:sz w:val="18"/>
          <w:szCs w:val="18"/>
        </w:rPr>
      </w:pPr>
      <w:del w:id="232" w:author="Beren Barklam" w:date="2024-11-18T14:28:00Z" w16du:dateUtc="2024-11-18T14:28:00Z">
        <w:r w:rsidRPr="00C96C58" w:rsidDel="00426BD1">
          <w:rPr>
            <w:rStyle w:val="eop"/>
            <w:rFonts w:ascii="Calibri" w:hAnsi="Calibri" w:cs="Calibri"/>
            <w:i/>
            <w:iCs/>
            <w:sz w:val="18"/>
            <w:szCs w:val="18"/>
          </w:rPr>
          <w:delText>Wales/Northern Ireland)</w:delText>
        </w:r>
      </w:del>
    </w:p>
    <w:p w14:paraId="43C04BBE" w14:textId="7EBF86DE" w:rsidR="00E727B7" w:rsidRPr="00C96C58" w:rsidDel="00426BD1" w:rsidRDefault="00E727B7" w:rsidP="00771927">
      <w:pPr>
        <w:pStyle w:val="paragraph"/>
        <w:spacing w:before="0" w:beforeAutospacing="0" w:after="0" w:afterAutospacing="0"/>
        <w:textAlignment w:val="baseline"/>
        <w:rPr>
          <w:del w:id="233" w:author="Beren Barklam" w:date="2024-11-18T14:28:00Z" w16du:dateUtc="2024-11-18T14:28:00Z"/>
          <w:rFonts w:asciiTheme="majorHAnsi" w:hAnsiTheme="majorHAnsi" w:cstheme="majorHAnsi"/>
          <w:i/>
          <w:iCs/>
          <w:sz w:val="22"/>
          <w:szCs w:val="22"/>
          <w:rPrChange w:id="234" w:author="Anjum, Aisha" w:date="2024-11-21T23:56:00Z" w16du:dateUtc="2024-11-21T23:56:00Z">
            <w:rPr>
              <w:del w:id="235" w:author="Beren Barklam" w:date="2024-11-18T14:28:00Z" w16du:dateUtc="2024-11-18T14:28:00Z"/>
              <w:rFonts w:asciiTheme="majorHAnsi" w:hAnsiTheme="majorHAnsi" w:cstheme="majorHAnsi"/>
              <w:sz w:val="22"/>
              <w:szCs w:val="22"/>
            </w:rPr>
          </w:rPrChange>
        </w:rPr>
      </w:pPr>
      <w:del w:id="236" w:author="Beren Barklam" w:date="2024-11-18T14:28:00Z" w16du:dateUtc="2024-11-18T14:28:00Z">
        <w:r w:rsidRPr="00C96C58" w:rsidDel="00426BD1">
          <w:rPr>
            <w:rFonts w:asciiTheme="majorHAnsi" w:hAnsiTheme="majorHAnsi" w:cstheme="majorHAnsi"/>
            <w:i/>
            <w:iCs/>
            <w:sz w:val="22"/>
            <w:szCs w:val="22"/>
            <w:rPrChange w:id="237" w:author="Anjum, Aisha" w:date="2024-11-21T23:56:00Z" w16du:dateUtc="2024-11-21T23:56:00Z">
              <w:rPr>
                <w:rFonts w:asciiTheme="majorHAnsi" w:hAnsiTheme="majorHAnsi" w:cstheme="majorHAnsi"/>
                <w:sz w:val="22"/>
                <w:szCs w:val="22"/>
              </w:rPr>
            </w:rPrChange>
          </w:rPr>
          <w:delText xml:space="preserve">Name of </w:delText>
        </w:r>
        <w:r w:rsidR="00171C2F" w:rsidRPr="00C96C58" w:rsidDel="00426BD1">
          <w:rPr>
            <w:rFonts w:asciiTheme="majorHAnsi" w:hAnsiTheme="majorHAnsi" w:cstheme="majorHAnsi"/>
            <w:i/>
            <w:iCs/>
            <w:sz w:val="22"/>
            <w:szCs w:val="22"/>
            <w:rPrChange w:id="238" w:author="Anjum, Aisha" w:date="2024-11-21T23:56:00Z" w16du:dateUtc="2024-11-21T23:56:00Z">
              <w:rPr>
                <w:rFonts w:asciiTheme="majorHAnsi" w:hAnsiTheme="majorHAnsi" w:cstheme="majorHAnsi"/>
                <w:sz w:val="22"/>
                <w:szCs w:val="22"/>
              </w:rPr>
            </w:rPrChange>
          </w:rPr>
          <w:delText>Nearest Relative/Guardian/</w:delText>
        </w:r>
      </w:del>
    </w:p>
    <w:p w14:paraId="2343A56E" w14:textId="767BA048" w:rsidR="00171C2F" w:rsidRPr="00C96C58" w:rsidDel="00426BD1" w:rsidRDefault="00171C2F" w:rsidP="00771927">
      <w:pPr>
        <w:pStyle w:val="paragraph"/>
        <w:spacing w:before="0" w:beforeAutospacing="0" w:after="0" w:afterAutospacing="0"/>
        <w:textAlignment w:val="baseline"/>
        <w:rPr>
          <w:del w:id="239" w:author="Beren Barklam" w:date="2024-11-18T14:28:00Z" w16du:dateUtc="2024-11-18T14:28:00Z"/>
          <w:rFonts w:ascii="Segoe UI" w:hAnsi="Segoe UI" w:cs="Segoe UI"/>
          <w:i/>
          <w:iCs/>
          <w:sz w:val="18"/>
          <w:szCs w:val="18"/>
          <w:rPrChange w:id="240" w:author="Anjum, Aisha" w:date="2024-11-21T23:56:00Z" w16du:dateUtc="2024-11-21T23:56:00Z">
            <w:rPr>
              <w:del w:id="241" w:author="Beren Barklam" w:date="2024-11-18T14:28:00Z" w16du:dateUtc="2024-11-18T14:28:00Z"/>
              <w:rFonts w:ascii="Segoe UI" w:hAnsi="Segoe UI" w:cs="Segoe UI"/>
              <w:sz w:val="18"/>
              <w:szCs w:val="18"/>
            </w:rPr>
          </w:rPrChange>
        </w:rPr>
      </w:pPr>
      <w:del w:id="242" w:author="Beren Barklam" w:date="2024-11-18T14:28:00Z" w16du:dateUtc="2024-11-18T14:28:00Z">
        <w:r w:rsidRPr="00C96C58" w:rsidDel="00426BD1">
          <w:rPr>
            <w:rFonts w:asciiTheme="majorHAnsi" w:hAnsiTheme="majorHAnsi" w:cstheme="majorHAnsi"/>
            <w:i/>
            <w:iCs/>
            <w:sz w:val="22"/>
            <w:szCs w:val="22"/>
            <w:rPrChange w:id="243" w:author="Anjum, Aisha" w:date="2024-11-21T23:56:00Z" w16du:dateUtc="2024-11-21T23:56:00Z">
              <w:rPr>
                <w:rFonts w:asciiTheme="majorHAnsi" w:hAnsiTheme="majorHAnsi" w:cstheme="majorHAnsi"/>
                <w:sz w:val="22"/>
                <w:szCs w:val="22"/>
              </w:rPr>
            </w:rPrChange>
          </w:rPr>
          <w:delText>Welfare Attorney</w:delText>
        </w:r>
        <w:r w:rsidRPr="00C96C58" w:rsidDel="00426BD1">
          <w:rPr>
            <w:rFonts w:ascii="Segoe UI" w:hAnsi="Segoe UI" w:cs="Segoe UI"/>
            <w:i/>
            <w:iCs/>
            <w:sz w:val="18"/>
            <w:szCs w:val="18"/>
            <w:rPrChange w:id="244" w:author="Anjum, Aisha" w:date="2024-11-21T23:56:00Z" w16du:dateUtc="2024-11-21T23:56:00Z">
              <w:rPr>
                <w:rFonts w:ascii="Segoe UI" w:hAnsi="Segoe UI" w:cs="Segoe UI"/>
                <w:sz w:val="18"/>
                <w:szCs w:val="18"/>
              </w:rPr>
            </w:rPrChange>
          </w:rPr>
          <w:delText xml:space="preserve"> </w:delText>
        </w:r>
        <w:r w:rsidRPr="00C96C58" w:rsidDel="00426BD1">
          <w:rPr>
            <w:rFonts w:asciiTheme="majorHAnsi" w:hAnsiTheme="majorHAnsi" w:cstheme="majorHAnsi"/>
            <w:i/>
            <w:iCs/>
            <w:sz w:val="18"/>
            <w:szCs w:val="18"/>
          </w:rPr>
          <w:delText>(if in Scotland)</w:delText>
        </w:r>
      </w:del>
    </w:p>
    <w:p w14:paraId="3EE08F3E" w14:textId="093913B1" w:rsidR="00771927" w:rsidRPr="00C96C58" w:rsidDel="00426BD1" w:rsidRDefault="00771927" w:rsidP="00771927">
      <w:pPr>
        <w:pStyle w:val="paragraph"/>
        <w:spacing w:before="0" w:beforeAutospacing="0" w:after="0" w:afterAutospacing="0"/>
        <w:textAlignment w:val="baseline"/>
        <w:rPr>
          <w:del w:id="245" w:author="Beren Barklam" w:date="2024-11-18T14:28:00Z" w16du:dateUtc="2024-11-18T14:28:00Z"/>
          <w:rFonts w:ascii="Segoe UI" w:hAnsi="Segoe UI" w:cs="Segoe UI"/>
          <w:i/>
          <w:iCs/>
          <w:sz w:val="18"/>
          <w:szCs w:val="18"/>
          <w:rPrChange w:id="246" w:author="Anjum, Aisha" w:date="2024-11-21T23:56:00Z" w16du:dateUtc="2024-11-21T23:56:00Z">
            <w:rPr>
              <w:del w:id="247" w:author="Beren Barklam" w:date="2024-11-18T14:28:00Z" w16du:dateUtc="2024-11-18T14:28:00Z"/>
              <w:rFonts w:ascii="Segoe UI" w:hAnsi="Segoe UI" w:cs="Segoe UI"/>
              <w:sz w:val="18"/>
              <w:szCs w:val="18"/>
            </w:rPr>
          </w:rPrChange>
        </w:rPr>
      </w:pPr>
      <w:del w:id="248" w:author="Beren Barklam" w:date="2024-11-18T14:28:00Z" w16du:dateUtc="2024-11-18T14:28:00Z">
        <w:r w:rsidRPr="00C96C58" w:rsidDel="00426BD1">
          <w:rPr>
            <w:rStyle w:val="normaltextrun"/>
            <w:rFonts w:ascii="Calibri" w:hAnsi="Calibri" w:cs="Calibri"/>
            <w:i/>
            <w:iCs/>
            <w:sz w:val="22"/>
            <w:szCs w:val="22"/>
            <w:rPrChange w:id="249" w:author="Anjum, Aisha" w:date="2024-11-21T23:56:00Z" w16du:dateUtc="2024-11-21T23:56:00Z">
              <w:rPr>
                <w:rStyle w:val="normaltextrun"/>
                <w:rFonts w:ascii="Calibri" w:hAnsi="Calibri" w:cs="Calibri"/>
                <w:sz w:val="22"/>
                <w:szCs w:val="22"/>
              </w:rPr>
            </w:rPrChange>
          </w:rPr>
          <w:delText> </w:delText>
        </w:r>
        <w:r w:rsidRPr="00C96C58" w:rsidDel="00426BD1">
          <w:rPr>
            <w:rStyle w:val="eop"/>
            <w:rFonts w:ascii="Calibri" w:hAnsi="Calibri" w:cs="Calibri"/>
            <w:i/>
            <w:iCs/>
            <w:sz w:val="22"/>
            <w:szCs w:val="22"/>
            <w:rPrChange w:id="250" w:author="Anjum, Aisha" w:date="2024-11-21T23:56:00Z" w16du:dateUtc="2024-11-21T23:56:00Z">
              <w:rPr>
                <w:rStyle w:val="eop"/>
                <w:rFonts w:ascii="Calibri" w:hAnsi="Calibri" w:cs="Calibri"/>
                <w:sz w:val="22"/>
                <w:szCs w:val="22"/>
              </w:rPr>
            </w:rPrChange>
          </w:rPr>
          <w:delText> </w:delText>
        </w:r>
      </w:del>
    </w:p>
    <w:p w14:paraId="47E4012F" w14:textId="599A59BF" w:rsidR="00771927" w:rsidRPr="00C96C58" w:rsidDel="00426BD1" w:rsidRDefault="00771927" w:rsidP="00771927">
      <w:pPr>
        <w:pStyle w:val="paragraph"/>
        <w:spacing w:before="0" w:beforeAutospacing="0" w:after="0" w:afterAutospacing="0"/>
        <w:textAlignment w:val="baseline"/>
        <w:rPr>
          <w:del w:id="251" w:author="Beren Barklam" w:date="2024-11-18T14:28:00Z" w16du:dateUtc="2024-11-18T14:28:00Z"/>
          <w:rFonts w:ascii="Segoe UI" w:hAnsi="Segoe UI" w:cs="Segoe UI"/>
          <w:i/>
          <w:iCs/>
          <w:sz w:val="18"/>
          <w:szCs w:val="18"/>
          <w:rPrChange w:id="252" w:author="Anjum, Aisha" w:date="2024-11-21T23:56:00Z" w16du:dateUtc="2024-11-21T23:56:00Z">
            <w:rPr>
              <w:del w:id="253" w:author="Beren Barklam" w:date="2024-11-18T14:28:00Z" w16du:dateUtc="2024-11-18T14:28:00Z"/>
              <w:rFonts w:ascii="Segoe UI" w:hAnsi="Segoe UI" w:cs="Segoe UI"/>
              <w:sz w:val="18"/>
              <w:szCs w:val="18"/>
            </w:rPr>
          </w:rPrChange>
        </w:rPr>
      </w:pPr>
      <w:del w:id="254" w:author="Beren Barklam" w:date="2024-11-18T14:28:00Z" w16du:dateUtc="2024-11-18T14:28:00Z">
        <w:r w:rsidRPr="00C96C58" w:rsidDel="00426BD1">
          <w:rPr>
            <w:rStyle w:val="eop"/>
            <w:rFonts w:ascii="Calibri" w:hAnsi="Calibri" w:cs="Calibri"/>
            <w:i/>
            <w:iCs/>
            <w:sz w:val="22"/>
            <w:szCs w:val="22"/>
            <w:rPrChange w:id="255" w:author="Anjum, Aisha" w:date="2024-11-21T23:56:00Z" w16du:dateUtc="2024-11-21T23:56:00Z">
              <w:rPr>
                <w:rStyle w:val="eop"/>
                <w:rFonts w:ascii="Calibri" w:hAnsi="Calibri" w:cs="Calibri"/>
                <w:sz w:val="22"/>
                <w:szCs w:val="22"/>
              </w:rPr>
            </w:rPrChange>
          </w:rPr>
          <w:delText> </w:delText>
        </w:r>
      </w:del>
    </w:p>
    <w:p w14:paraId="110E42BE" w14:textId="58E6F760" w:rsidR="00771927" w:rsidRPr="00C96C58" w:rsidDel="00426BD1" w:rsidRDefault="00771927" w:rsidP="00771927">
      <w:pPr>
        <w:pStyle w:val="paragraph"/>
        <w:spacing w:before="0" w:beforeAutospacing="0" w:after="0" w:afterAutospacing="0"/>
        <w:textAlignment w:val="baseline"/>
        <w:rPr>
          <w:del w:id="256" w:author="Beren Barklam" w:date="2024-11-18T14:28:00Z" w16du:dateUtc="2024-11-18T14:28:00Z"/>
          <w:rFonts w:ascii="Segoe UI" w:hAnsi="Segoe UI" w:cs="Segoe UI"/>
          <w:i/>
          <w:iCs/>
          <w:sz w:val="18"/>
          <w:szCs w:val="18"/>
          <w:rPrChange w:id="257" w:author="Anjum, Aisha" w:date="2024-11-21T23:56:00Z" w16du:dateUtc="2024-11-21T23:56:00Z">
            <w:rPr>
              <w:del w:id="258" w:author="Beren Barklam" w:date="2024-11-18T14:28:00Z" w16du:dateUtc="2024-11-18T14:28:00Z"/>
              <w:rFonts w:ascii="Segoe UI" w:hAnsi="Segoe UI" w:cs="Segoe UI"/>
              <w:sz w:val="18"/>
              <w:szCs w:val="18"/>
            </w:rPr>
          </w:rPrChange>
        </w:rPr>
      </w:pPr>
      <w:del w:id="259" w:author="Beren Barklam" w:date="2024-11-18T14:28:00Z" w16du:dateUtc="2024-11-18T14:28:00Z">
        <w:r w:rsidRPr="00C96C58" w:rsidDel="00426BD1">
          <w:rPr>
            <w:rStyle w:val="eop"/>
            <w:rFonts w:ascii="Calibri" w:hAnsi="Calibri" w:cs="Calibri"/>
            <w:i/>
            <w:iCs/>
            <w:sz w:val="22"/>
            <w:szCs w:val="22"/>
            <w:rPrChange w:id="260" w:author="Anjum, Aisha" w:date="2024-11-21T23:56:00Z" w16du:dateUtc="2024-11-21T23:56:00Z">
              <w:rPr>
                <w:rStyle w:val="eop"/>
                <w:rFonts w:ascii="Calibri" w:hAnsi="Calibri" w:cs="Calibri"/>
                <w:sz w:val="22"/>
                <w:szCs w:val="22"/>
              </w:rPr>
            </w:rPrChange>
          </w:rPr>
          <w:delText> </w:delText>
        </w:r>
      </w:del>
    </w:p>
    <w:p w14:paraId="6B231E41" w14:textId="1B3A670D" w:rsidR="00771927" w:rsidRPr="00C96C58" w:rsidDel="00426BD1" w:rsidRDefault="00771927" w:rsidP="00771927">
      <w:pPr>
        <w:pStyle w:val="paragraph"/>
        <w:spacing w:before="0" w:beforeAutospacing="0" w:after="0" w:afterAutospacing="0"/>
        <w:textAlignment w:val="baseline"/>
        <w:rPr>
          <w:del w:id="261" w:author="Beren Barklam" w:date="2024-11-18T14:28:00Z" w16du:dateUtc="2024-11-18T14:28:00Z"/>
          <w:rFonts w:ascii="Segoe UI" w:hAnsi="Segoe UI" w:cs="Segoe UI"/>
          <w:i/>
          <w:iCs/>
          <w:sz w:val="18"/>
          <w:szCs w:val="18"/>
          <w:rPrChange w:id="262" w:author="Anjum, Aisha" w:date="2024-11-21T23:56:00Z" w16du:dateUtc="2024-11-21T23:56:00Z">
            <w:rPr>
              <w:del w:id="263" w:author="Beren Barklam" w:date="2024-11-18T14:28:00Z" w16du:dateUtc="2024-11-18T14:28:00Z"/>
              <w:rFonts w:ascii="Segoe UI" w:hAnsi="Segoe UI" w:cs="Segoe UI"/>
              <w:sz w:val="18"/>
              <w:szCs w:val="18"/>
            </w:rPr>
          </w:rPrChange>
        </w:rPr>
      </w:pPr>
      <w:del w:id="264" w:author="Beren Barklam" w:date="2024-11-18T14:28:00Z" w16du:dateUtc="2024-11-18T14:28:00Z">
        <w:r w:rsidRPr="00C96C58" w:rsidDel="00426BD1">
          <w:rPr>
            <w:rStyle w:val="eop"/>
            <w:rFonts w:ascii="Calibri" w:hAnsi="Calibri" w:cs="Calibri"/>
            <w:i/>
            <w:iCs/>
            <w:sz w:val="22"/>
            <w:szCs w:val="22"/>
            <w:rPrChange w:id="265" w:author="Anjum, Aisha" w:date="2024-11-21T23:56:00Z" w16du:dateUtc="2024-11-21T23:56:00Z">
              <w:rPr>
                <w:rStyle w:val="eop"/>
                <w:rFonts w:ascii="Calibri" w:hAnsi="Calibri" w:cs="Calibri"/>
                <w:sz w:val="22"/>
                <w:szCs w:val="22"/>
              </w:rPr>
            </w:rPrChange>
          </w:rPr>
          <w:delText> </w:delText>
        </w:r>
      </w:del>
    </w:p>
    <w:p w14:paraId="3D4C9C66" w14:textId="48EAF3B1" w:rsidR="00771927" w:rsidRPr="00C96C58" w:rsidDel="00426BD1" w:rsidRDefault="00771927" w:rsidP="00771927">
      <w:pPr>
        <w:pStyle w:val="paragraph"/>
        <w:spacing w:before="0" w:beforeAutospacing="0" w:after="0" w:afterAutospacing="0"/>
        <w:textAlignment w:val="baseline"/>
        <w:rPr>
          <w:del w:id="266" w:author="Beren Barklam" w:date="2024-11-18T14:28:00Z" w16du:dateUtc="2024-11-18T14:28:00Z"/>
          <w:rFonts w:ascii="Segoe UI" w:hAnsi="Segoe UI" w:cs="Segoe UI"/>
          <w:i/>
          <w:iCs/>
          <w:sz w:val="18"/>
          <w:szCs w:val="18"/>
          <w:rPrChange w:id="267" w:author="Anjum, Aisha" w:date="2024-11-21T23:56:00Z" w16du:dateUtc="2024-11-21T23:56:00Z">
            <w:rPr>
              <w:del w:id="268" w:author="Beren Barklam" w:date="2024-11-18T14:28:00Z" w16du:dateUtc="2024-11-18T14:28:00Z"/>
              <w:rFonts w:ascii="Segoe UI" w:hAnsi="Segoe UI" w:cs="Segoe UI"/>
              <w:sz w:val="18"/>
              <w:szCs w:val="18"/>
            </w:rPr>
          </w:rPrChange>
        </w:rPr>
      </w:pPr>
      <w:del w:id="269" w:author="Beren Barklam" w:date="2024-11-18T14:28:00Z" w16du:dateUtc="2024-11-18T14:28:00Z">
        <w:r w:rsidRPr="00C96C58" w:rsidDel="00426BD1">
          <w:rPr>
            <w:rStyle w:val="normaltextrun"/>
            <w:rFonts w:ascii="Calibri" w:hAnsi="Calibri" w:cs="Calibri"/>
            <w:i/>
            <w:iCs/>
            <w:sz w:val="22"/>
            <w:szCs w:val="22"/>
            <w:rPrChange w:id="270" w:author="Anjum, Aisha" w:date="2024-11-21T23:56:00Z" w16du:dateUtc="2024-11-21T23:56:00Z">
              <w:rPr>
                <w:rStyle w:val="normaltextrun"/>
                <w:rFonts w:ascii="Calibri" w:hAnsi="Calibri" w:cs="Calibri"/>
                <w:sz w:val="22"/>
                <w:szCs w:val="22"/>
              </w:rPr>
            </w:rPrChange>
          </w:rPr>
          <w:delText>___________________________</w:delText>
        </w:r>
        <w:r w:rsidRPr="00C96C58" w:rsidDel="00426BD1">
          <w:rPr>
            <w:rStyle w:val="normaltextrun"/>
            <w:rFonts w:ascii="Calibri" w:hAnsi="Calibri" w:cs="Calibri"/>
            <w:i/>
            <w:iCs/>
            <w:sz w:val="22"/>
            <w:szCs w:val="22"/>
            <w:rPrChange w:id="271" w:author="Anjum, Aisha" w:date="2024-11-21T23:56:00Z" w16du:dateUtc="2024-11-21T23:56:00Z">
              <w:rPr>
                <w:rStyle w:val="normaltextrun"/>
                <w:rFonts w:ascii="Calibri" w:hAnsi="Calibri" w:cs="Calibri"/>
                <w:sz w:val="22"/>
                <w:szCs w:val="22"/>
              </w:rPr>
            </w:rPrChange>
          </w:rPr>
          <w:tab/>
          <w:delText>_______________________</w:delText>
        </w:r>
        <w:r w:rsidRPr="00C96C58" w:rsidDel="00426BD1">
          <w:rPr>
            <w:rStyle w:val="tabchar"/>
            <w:rFonts w:ascii="Calibri" w:hAnsi="Calibri" w:cs="Calibri"/>
            <w:i/>
            <w:iCs/>
            <w:sz w:val="22"/>
            <w:szCs w:val="22"/>
            <w:rPrChange w:id="272"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rPrChange w:id="273" w:author="Anjum, Aisha" w:date="2024-11-21T23:56:00Z" w16du:dateUtc="2024-11-21T23:56:00Z">
              <w:rPr>
                <w:rStyle w:val="tabchar"/>
                <w:rFonts w:ascii="Calibri" w:hAnsi="Calibri" w:cs="Calibri"/>
              </w:rPr>
            </w:rPrChange>
          </w:rPr>
          <w:tab/>
        </w:r>
        <w:r w:rsidRPr="00C96C58" w:rsidDel="00426BD1">
          <w:rPr>
            <w:rStyle w:val="normaltextrun"/>
            <w:rFonts w:ascii="Calibri" w:hAnsi="Calibri" w:cs="Calibri"/>
            <w:i/>
            <w:iCs/>
            <w:sz w:val="22"/>
            <w:szCs w:val="22"/>
            <w:rPrChange w:id="274" w:author="Anjum, Aisha" w:date="2024-11-21T23:56:00Z" w16du:dateUtc="2024-11-21T23:56:00Z">
              <w:rPr>
                <w:rStyle w:val="normaltextrun"/>
                <w:rFonts w:ascii="Calibri" w:hAnsi="Calibri" w:cs="Calibri"/>
                <w:sz w:val="22"/>
                <w:szCs w:val="22"/>
              </w:rPr>
            </w:rPrChange>
          </w:rPr>
          <w:delText>________________________</w:delText>
        </w:r>
        <w:r w:rsidRPr="00C96C58" w:rsidDel="00426BD1">
          <w:rPr>
            <w:rStyle w:val="eop"/>
            <w:rFonts w:ascii="Calibri" w:hAnsi="Calibri" w:cs="Calibri"/>
            <w:i/>
            <w:iCs/>
            <w:sz w:val="22"/>
            <w:szCs w:val="22"/>
            <w:rPrChange w:id="275" w:author="Anjum, Aisha" w:date="2024-11-21T23:56:00Z" w16du:dateUtc="2024-11-21T23:56:00Z">
              <w:rPr>
                <w:rStyle w:val="eop"/>
                <w:rFonts w:ascii="Calibri" w:hAnsi="Calibri" w:cs="Calibri"/>
                <w:sz w:val="22"/>
                <w:szCs w:val="22"/>
              </w:rPr>
            </w:rPrChange>
          </w:rPr>
          <w:delText> </w:delText>
        </w:r>
      </w:del>
    </w:p>
    <w:p w14:paraId="3F18C767" w14:textId="07078DF7" w:rsidR="00771927" w:rsidRPr="00C96C58" w:rsidDel="00426BD1" w:rsidRDefault="00771927" w:rsidP="00771927">
      <w:pPr>
        <w:pStyle w:val="paragraph"/>
        <w:spacing w:before="0" w:beforeAutospacing="0" w:after="0" w:afterAutospacing="0"/>
        <w:textAlignment w:val="baseline"/>
        <w:rPr>
          <w:del w:id="276" w:author="Beren Barklam" w:date="2024-11-18T14:28:00Z" w16du:dateUtc="2024-11-18T14:28:00Z"/>
          <w:rFonts w:ascii="Segoe UI" w:hAnsi="Segoe UI" w:cs="Segoe UI"/>
          <w:i/>
          <w:iCs/>
          <w:sz w:val="18"/>
          <w:szCs w:val="18"/>
          <w:rPrChange w:id="277" w:author="Anjum, Aisha" w:date="2024-11-21T23:56:00Z" w16du:dateUtc="2024-11-21T23:56:00Z">
            <w:rPr>
              <w:del w:id="278" w:author="Beren Barklam" w:date="2024-11-18T14:28:00Z" w16du:dateUtc="2024-11-18T14:28:00Z"/>
              <w:rFonts w:ascii="Segoe UI" w:hAnsi="Segoe UI" w:cs="Segoe UI"/>
              <w:sz w:val="18"/>
              <w:szCs w:val="18"/>
            </w:rPr>
          </w:rPrChange>
        </w:rPr>
      </w:pPr>
      <w:del w:id="279" w:author="Beren Barklam" w:date="2024-11-18T14:28:00Z" w16du:dateUtc="2024-11-18T14:28:00Z">
        <w:r w:rsidRPr="00C96C58" w:rsidDel="00426BD1">
          <w:rPr>
            <w:rStyle w:val="normaltextrun"/>
            <w:rFonts w:ascii="Calibri" w:hAnsi="Calibri" w:cs="Calibri"/>
            <w:i/>
            <w:iCs/>
            <w:sz w:val="22"/>
            <w:szCs w:val="22"/>
            <w:rPrChange w:id="280" w:author="Anjum, Aisha" w:date="2024-11-21T23:56:00Z" w16du:dateUtc="2024-11-21T23:56:00Z">
              <w:rPr>
                <w:rStyle w:val="normaltextrun"/>
                <w:rFonts w:ascii="Calibri" w:hAnsi="Calibri" w:cs="Calibri"/>
                <w:sz w:val="22"/>
                <w:szCs w:val="22"/>
              </w:rPr>
            </w:rPrChange>
          </w:rPr>
          <w:delText>Name of staff member</w:delText>
        </w:r>
        <w:r w:rsidRPr="00C96C58" w:rsidDel="00426BD1">
          <w:rPr>
            <w:rStyle w:val="tabchar"/>
            <w:rFonts w:ascii="Calibri" w:hAnsi="Calibri" w:cs="Calibri"/>
            <w:i/>
            <w:iCs/>
            <w:sz w:val="22"/>
            <w:szCs w:val="22"/>
            <w:rPrChange w:id="281"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sz w:val="22"/>
            <w:szCs w:val="22"/>
            <w:rPrChange w:id="282"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sz w:val="22"/>
            <w:szCs w:val="22"/>
            <w:rPrChange w:id="283" w:author="Anjum, Aisha" w:date="2024-11-21T23:56:00Z" w16du:dateUtc="2024-11-21T23:56:00Z">
              <w:rPr>
                <w:rStyle w:val="tabchar"/>
                <w:rFonts w:ascii="Calibri" w:hAnsi="Calibri" w:cs="Calibri"/>
                <w:sz w:val="22"/>
                <w:szCs w:val="22"/>
              </w:rPr>
            </w:rPrChange>
          </w:rPr>
          <w:tab/>
        </w:r>
        <w:r w:rsidRPr="00C96C58" w:rsidDel="00426BD1">
          <w:rPr>
            <w:rStyle w:val="normaltextrun"/>
            <w:rFonts w:ascii="Calibri" w:hAnsi="Calibri" w:cs="Calibri"/>
            <w:i/>
            <w:iCs/>
            <w:sz w:val="22"/>
            <w:szCs w:val="22"/>
            <w:rPrChange w:id="284" w:author="Anjum, Aisha" w:date="2024-11-21T23:56:00Z" w16du:dateUtc="2024-11-21T23:56:00Z">
              <w:rPr>
                <w:rStyle w:val="normaltextrun"/>
                <w:rFonts w:ascii="Calibri" w:hAnsi="Calibri" w:cs="Calibri"/>
                <w:sz w:val="22"/>
                <w:szCs w:val="22"/>
              </w:rPr>
            </w:rPrChange>
          </w:rPr>
          <w:delText>Signature</w:delText>
        </w:r>
        <w:r w:rsidRPr="00C96C58" w:rsidDel="00426BD1">
          <w:rPr>
            <w:rStyle w:val="tabchar"/>
            <w:rFonts w:ascii="Calibri" w:hAnsi="Calibri" w:cs="Calibri"/>
            <w:i/>
            <w:iCs/>
            <w:sz w:val="22"/>
            <w:szCs w:val="22"/>
            <w:rPrChange w:id="285" w:author="Anjum, Aisha" w:date="2024-11-21T23:56:00Z" w16du:dateUtc="2024-11-21T23:56:00Z">
              <w:rPr>
                <w:rStyle w:val="tabchar"/>
                <w:rFonts w:ascii="Calibri" w:hAnsi="Calibri" w:cs="Calibri"/>
                <w:sz w:val="22"/>
                <w:szCs w:val="22"/>
              </w:rPr>
            </w:rPrChange>
          </w:rPr>
          <w:tab/>
        </w:r>
        <w:r w:rsidRPr="00C96C58" w:rsidDel="00426BD1">
          <w:rPr>
            <w:rStyle w:val="tabchar"/>
            <w:rFonts w:ascii="Calibri" w:hAnsi="Calibri" w:cs="Calibri"/>
            <w:i/>
            <w:iCs/>
            <w:rPrChange w:id="286" w:author="Anjum, Aisha" w:date="2024-11-21T23:56:00Z" w16du:dateUtc="2024-11-21T23:56:00Z">
              <w:rPr>
                <w:rStyle w:val="tabchar"/>
                <w:rFonts w:ascii="Calibri" w:hAnsi="Calibri" w:cs="Calibri"/>
              </w:rPr>
            </w:rPrChange>
          </w:rPr>
          <w:tab/>
        </w:r>
        <w:r w:rsidRPr="00C96C58" w:rsidDel="00426BD1">
          <w:rPr>
            <w:rStyle w:val="tabchar"/>
            <w:rFonts w:ascii="Calibri" w:hAnsi="Calibri" w:cs="Calibri"/>
            <w:i/>
            <w:iCs/>
            <w:rPrChange w:id="287" w:author="Anjum, Aisha" w:date="2024-11-21T23:56:00Z" w16du:dateUtc="2024-11-21T23:56:00Z">
              <w:rPr>
                <w:rStyle w:val="tabchar"/>
                <w:rFonts w:ascii="Calibri" w:hAnsi="Calibri" w:cs="Calibri"/>
              </w:rPr>
            </w:rPrChange>
          </w:rPr>
          <w:tab/>
        </w:r>
        <w:r w:rsidRPr="00C96C58" w:rsidDel="00426BD1">
          <w:rPr>
            <w:rStyle w:val="tabchar"/>
            <w:rFonts w:ascii="Calibri" w:hAnsi="Calibri" w:cs="Calibri"/>
            <w:i/>
            <w:iCs/>
            <w:rPrChange w:id="288" w:author="Anjum, Aisha" w:date="2024-11-21T23:56:00Z" w16du:dateUtc="2024-11-21T23:56:00Z">
              <w:rPr>
                <w:rStyle w:val="tabchar"/>
                <w:rFonts w:ascii="Calibri" w:hAnsi="Calibri" w:cs="Calibri"/>
              </w:rPr>
            </w:rPrChange>
          </w:rPr>
          <w:tab/>
        </w:r>
        <w:r w:rsidRPr="00C96C58" w:rsidDel="00426BD1">
          <w:rPr>
            <w:rStyle w:val="normaltextrun"/>
            <w:rFonts w:ascii="Calibri" w:hAnsi="Calibri" w:cs="Calibri"/>
            <w:i/>
            <w:iCs/>
            <w:sz w:val="22"/>
            <w:szCs w:val="22"/>
            <w:rPrChange w:id="289" w:author="Anjum, Aisha" w:date="2024-11-21T23:56:00Z" w16du:dateUtc="2024-11-21T23:56:00Z">
              <w:rPr>
                <w:rStyle w:val="normaltextrun"/>
                <w:rFonts w:ascii="Calibri" w:hAnsi="Calibri" w:cs="Calibri"/>
                <w:sz w:val="22"/>
                <w:szCs w:val="22"/>
              </w:rPr>
            </w:rPrChange>
          </w:rPr>
          <w:delText>Date</w:delText>
        </w:r>
        <w:r w:rsidRPr="00C96C58" w:rsidDel="00426BD1">
          <w:rPr>
            <w:rStyle w:val="eop"/>
            <w:rFonts w:ascii="Calibri" w:hAnsi="Calibri" w:cs="Calibri"/>
            <w:i/>
            <w:iCs/>
            <w:sz w:val="22"/>
            <w:szCs w:val="22"/>
            <w:rPrChange w:id="290" w:author="Anjum, Aisha" w:date="2024-11-21T23:56:00Z" w16du:dateUtc="2024-11-21T23:56:00Z">
              <w:rPr>
                <w:rStyle w:val="eop"/>
                <w:rFonts w:ascii="Calibri" w:hAnsi="Calibri" w:cs="Calibri"/>
                <w:sz w:val="22"/>
                <w:szCs w:val="22"/>
              </w:rPr>
            </w:rPrChange>
          </w:rPr>
          <w:delText> </w:delText>
        </w:r>
      </w:del>
    </w:p>
    <w:p w14:paraId="34A685CC" w14:textId="0D13064E" w:rsidR="00771927" w:rsidRPr="00C96C58" w:rsidDel="00426BD1" w:rsidRDefault="00771927" w:rsidP="00771927">
      <w:pPr>
        <w:pStyle w:val="paragraph"/>
        <w:spacing w:before="0" w:beforeAutospacing="0" w:after="0" w:afterAutospacing="0"/>
        <w:textAlignment w:val="baseline"/>
        <w:rPr>
          <w:del w:id="291" w:author="Beren Barklam" w:date="2024-11-18T14:28:00Z" w16du:dateUtc="2024-11-18T14:28:00Z"/>
          <w:rFonts w:ascii="Segoe UI" w:hAnsi="Segoe UI" w:cs="Segoe UI"/>
          <w:i/>
          <w:iCs/>
          <w:sz w:val="18"/>
          <w:szCs w:val="18"/>
          <w:rPrChange w:id="292" w:author="Anjum, Aisha" w:date="2024-11-21T23:56:00Z" w16du:dateUtc="2024-11-21T23:56:00Z">
            <w:rPr>
              <w:del w:id="293" w:author="Beren Barklam" w:date="2024-11-18T14:28:00Z" w16du:dateUtc="2024-11-18T14:28:00Z"/>
              <w:rFonts w:ascii="Segoe UI" w:hAnsi="Segoe UI" w:cs="Segoe UI"/>
              <w:sz w:val="18"/>
              <w:szCs w:val="18"/>
            </w:rPr>
          </w:rPrChange>
        </w:rPr>
      </w:pPr>
      <w:del w:id="294" w:author="Beren Barklam" w:date="2024-11-18T14:28:00Z" w16du:dateUtc="2024-11-18T14:28:00Z">
        <w:r w:rsidRPr="00C96C58" w:rsidDel="00426BD1">
          <w:rPr>
            <w:rStyle w:val="normaltextrun"/>
            <w:rFonts w:ascii="Calibri" w:hAnsi="Calibri" w:cs="Calibri"/>
            <w:i/>
            <w:iCs/>
            <w:sz w:val="20"/>
            <w:szCs w:val="20"/>
          </w:rPr>
          <w:delText>(Listed on study delegation log)</w:delText>
        </w:r>
        <w:r w:rsidRPr="00C96C58" w:rsidDel="00426BD1">
          <w:rPr>
            <w:rStyle w:val="eop"/>
            <w:rFonts w:ascii="Calibri" w:hAnsi="Calibri" w:cs="Calibri"/>
            <w:i/>
            <w:iCs/>
            <w:sz w:val="20"/>
            <w:szCs w:val="20"/>
            <w:rPrChange w:id="295" w:author="Anjum, Aisha" w:date="2024-11-21T23:56:00Z" w16du:dateUtc="2024-11-21T23:56:00Z">
              <w:rPr>
                <w:rStyle w:val="eop"/>
                <w:rFonts w:ascii="Calibri" w:hAnsi="Calibri" w:cs="Calibri"/>
                <w:sz w:val="20"/>
                <w:szCs w:val="20"/>
              </w:rPr>
            </w:rPrChange>
          </w:rPr>
          <w:delText> </w:delText>
        </w:r>
      </w:del>
    </w:p>
    <w:p w14:paraId="7367B29B" w14:textId="5E1167F6" w:rsidR="00771927" w:rsidRPr="00C96C58" w:rsidDel="00426BD1" w:rsidRDefault="00771927" w:rsidP="00771927">
      <w:pPr>
        <w:pStyle w:val="paragraph"/>
        <w:spacing w:before="0" w:beforeAutospacing="0" w:after="0" w:afterAutospacing="0"/>
        <w:textAlignment w:val="baseline"/>
        <w:rPr>
          <w:del w:id="296" w:author="Beren Barklam" w:date="2024-11-18T14:28:00Z" w16du:dateUtc="2024-11-18T14:28:00Z"/>
          <w:rFonts w:ascii="Segoe UI" w:hAnsi="Segoe UI" w:cs="Segoe UI"/>
          <w:i/>
          <w:iCs/>
          <w:sz w:val="18"/>
          <w:szCs w:val="18"/>
          <w:rPrChange w:id="297" w:author="Anjum, Aisha" w:date="2024-11-21T23:56:00Z" w16du:dateUtc="2024-11-21T23:56:00Z">
            <w:rPr>
              <w:del w:id="298" w:author="Beren Barklam" w:date="2024-11-18T14:28:00Z" w16du:dateUtc="2024-11-18T14:28:00Z"/>
              <w:rFonts w:ascii="Segoe UI" w:hAnsi="Segoe UI" w:cs="Segoe UI"/>
              <w:sz w:val="18"/>
              <w:szCs w:val="18"/>
            </w:rPr>
          </w:rPrChange>
        </w:rPr>
      </w:pPr>
      <w:del w:id="299" w:author="Beren Barklam" w:date="2024-11-18T14:28:00Z" w16du:dateUtc="2024-11-18T14:28:00Z">
        <w:r w:rsidRPr="00C96C58" w:rsidDel="00426BD1">
          <w:rPr>
            <w:rStyle w:val="eop"/>
            <w:rFonts w:ascii="Calibri" w:hAnsi="Calibri" w:cs="Calibri"/>
            <w:i/>
            <w:iCs/>
            <w:rPrChange w:id="300" w:author="Anjum, Aisha" w:date="2024-11-21T23:56:00Z" w16du:dateUtc="2024-11-21T23:56:00Z">
              <w:rPr>
                <w:rStyle w:val="eop"/>
                <w:rFonts w:ascii="Calibri" w:hAnsi="Calibri" w:cs="Calibri"/>
              </w:rPr>
            </w:rPrChange>
          </w:rPr>
          <w:delText> </w:delText>
        </w:r>
      </w:del>
    </w:p>
    <w:p w14:paraId="6C3BD9CB" w14:textId="6E029A65" w:rsidR="00771927" w:rsidRPr="00C96C58" w:rsidDel="00426BD1" w:rsidRDefault="00771927" w:rsidP="00771927">
      <w:pPr>
        <w:pStyle w:val="paragraph"/>
        <w:spacing w:before="0" w:beforeAutospacing="0" w:after="0" w:afterAutospacing="0"/>
        <w:textAlignment w:val="baseline"/>
        <w:rPr>
          <w:del w:id="301" w:author="Beren Barklam" w:date="2024-11-18T14:28:00Z" w16du:dateUtc="2024-11-18T14:28:00Z"/>
          <w:rStyle w:val="eop"/>
          <w:rFonts w:ascii="Calibri" w:hAnsi="Calibri" w:cs="Calibri"/>
          <w:i/>
          <w:iCs/>
          <w:rPrChange w:id="302" w:author="Anjum, Aisha" w:date="2024-11-21T23:56:00Z" w16du:dateUtc="2024-11-21T23:56:00Z">
            <w:rPr>
              <w:del w:id="303" w:author="Beren Barklam" w:date="2024-11-18T14:28:00Z" w16du:dateUtc="2024-11-18T14:28:00Z"/>
              <w:rStyle w:val="eop"/>
              <w:rFonts w:ascii="Calibri" w:eastAsia="Batang" w:hAnsi="Calibri" w:cs="Calibri"/>
              <w:lang w:eastAsia="ko-KR"/>
            </w:rPr>
          </w:rPrChange>
        </w:rPr>
      </w:pPr>
      <w:del w:id="304" w:author="Beren Barklam" w:date="2024-11-18T14:28:00Z" w16du:dateUtc="2024-11-18T14:28:00Z">
        <w:r w:rsidRPr="00C96C58" w:rsidDel="00426BD1">
          <w:rPr>
            <w:rStyle w:val="eop"/>
            <w:rFonts w:ascii="Calibri" w:hAnsi="Calibri" w:cs="Calibri"/>
            <w:i/>
            <w:iCs/>
            <w:rPrChange w:id="305" w:author="Anjum, Aisha" w:date="2024-11-21T23:56:00Z" w16du:dateUtc="2024-11-21T23:56:00Z">
              <w:rPr>
                <w:rStyle w:val="eop"/>
                <w:rFonts w:ascii="Calibri" w:hAnsi="Calibri" w:cs="Calibri"/>
              </w:rPr>
            </w:rPrChange>
          </w:rPr>
          <w:delText> </w:delText>
        </w:r>
      </w:del>
    </w:p>
    <w:p w14:paraId="35D289B0" w14:textId="4E58F7FD" w:rsidR="00FE5804" w:rsidRPr="00C96C58" w:rsidDel="00426BD1" w:rsidRDefault="00FE5804" w:rsidP="00953FE5">
      <w:pPr>
        <w:pStyle w:val="paragraph"/>
        <w:spacing w:before="0" w:beforeAutospacing="0" w:after="0" w:afterAutospacing="0"/>
        <w:textAlignment w:val="baseline"/>
        <w:rPr>
          <w:del w:id="306" w:author="Beren Barklam" w:date="2024-11-18T14:28:00Z" w16du:dateUtc="2024-11-18T14:28:00Z"/>
          <w:rFonts w:asciiTheme="majorHAnsi" w:hAnsiTheme="majorHAnsi" w:cstheme="majorHAnsi"/>
          <w:i/>
          <w:iCs/>
          <w:sz w:val="20"/>
          <w:szCs w:val="20"/>
          <w:rPrChange w:id="307" w:author="Anjum, Aisha" w:date="2024-11-21T23:56:00Z" w16du:dateUtc="2024-11-21T23:56:00Z">
            <w:rPr>
              <w:del w:id="308" w:author="Beren Barklam" w:date="2024-11-18T14:28:00Z" w16du:dateUtc="2024-11-18T14:28:00Z"/>
              <w:rFonts w:asciiTheme="majorHAnsi" w:hAnsiTheme="majorHAnsi" w:cstheme="majorHAnsi"/>
              <w:sz w:val="20"/>
              <w:szCs w:val="20"/>
            </w:rPr>
          </w:rPrChange>
        </w:rPr>
      </w:pPr>
      <w:del w:id="309" w:author="Beren Barklam" w:date="2024-11-18T14:28:00Z" w16du:dateUtc="2024-11-18T14:28:00Z">
        <w:r w:rsidRPr="00C96C58" w:rsidDel="00426BD1">
          <w:rPr>
            <w:rFonts w:asciiTheme="majorHAnsi" w:hAnsiTheme="majorHAnsi" w:cstheme="majorHAnsi"/>
            <w:i/>
            <w:iCs/>
            <w:sz w:val="20"/>
            <w:szCs w:val="20"/>
          </w:rPr>
          <w:delText>If the p</w:delText>
        </w:r>
        <w:r w:rsidR="00FD6C05" w:rsidRPr="00C96C58" w:rsidDel="00426BD1">
          <w:rPr>
            <w:rFonts w:asciiTheme="majorHAnsi" w:hAnsiTheme="majorHAnsi" w:cstheme="majorHAnsi"/>
            <w:i/>
            <w:iCs/>
            <w:sz w:val="20"/>
            <w:szCs w:val="20"/>
          </w:rPr>
          <w:delText>ersonal legal representative</w:delText>
        </w:r>
        <w:r w:rsidR="00953FE5" w:rsidRPr="00C96C58" w:rsidDel="00426BD1">
          <w:rPr>
            <w:rFonts w:asciiTheme="majorHAnsi" w:hAnsiTheme="majorHAnsi" w:cstheme="majorHAnsi"/>
            <w:i/>
            <w:iCs/>
            <w:sz w:val="20"/>
            <w:szCs w:val="20"/>
          </w:rPr>
          <w:delText xml:space="preserve"> (</w:delText>
        </w:r>
        <w:r w:rsidR="00953FE5" w:rsidRPr="00C96C58" w:rsidDel="00426BD1">
          <w:rPr>
            <w:rStyle w:val="eop"/>
            <w:rFonts w:ascii="Calibri" w:hAnsi="Calibri" w:cs="Calibri"/>
            <w:i/>
            <w:iCs/>
            <w:sz w:val="20"/>
            <w:szCs w:val="20"/>
          </w:rPr>
          <w:delText xml:space="preserve">England/Wales/Northern Ireland) or </w:delText>
        </w:r>
        <w:r w:rsidR="00953FE5" w:rsidRPr="00C96C58" w:rsidDel="00426BD1">
          <w:rPr>
            <w:rFonts w:asciiTheme="majorHAnsi" w:hAnsiTheme="majorHAnsi" w:cstheme="majorHAnsi"/>
            <w:i/>
            <w:iCs/>
            <w:sz w:val="20"/>
            <w:szCs w:val="20"/>
          </w:rPr>
          <w:delText>Nearest Relative/Guardian/Welfare Attorney</w:delText>
        </w:r>
        <w:r w:rsidR="00953FE5" w:rsidRPr="00C96C58" w:rsidDel="00426BD1">
          <w:rPr>
            <w:rFonts w:ascii="Segoe UI" w:hAnsi="Segoe UI" w:cs="Segoe UI"/>
            <w:i/>
            <w:iCs/>
            <w:sz w:val="20"/>
            <w:szCs w:val="20"/>
          </w:rPr>
          <w:delText xml:space="preserve"> </w:delText>
        </w:r>
        <w:r w:rsidR="0061053D" w:rsidRPr="00C96C58" w:rsidDel="00426BD1">
          <w:rPr>
            <w:rFonts w:asciiTheme="majorHAnsi" w:hAnsiTheme="majorHAnsi" w:cstheme="majorHAnsi"/>
            <w:i/>
            <w:iCs/>
            <w:sz w:val="20"/>
            <w:szCs w:val="20"/>
          </w:rPr>
          <w:delText>(</w:delText>
        </w:r>
        <w:r w:rsidR="00953FE5" w:rsidRPr="00C96C58" w:rsidDel="00426BD1">
          <w:rPr>
            <w:rFonts w:asciiTheme="majorHAnsi" w:hAnsiTheme="majorHAnsi" w:cstheme="majorHAnsi"/>
            <w:i/>
            <w:iCs/>
            <w:sz w:val="20"/>
            <w:szCs w:val="20"/>
          </w:rPr>
          <w:delText>Scotland)</w:delText>
        </w:r>
        <w:r w:rsidRPr="00C96C58" w:rsidDel="00426BD1">
          <w:rPr>
            <w:rFonts w:asciiTheme="majorHAnsi" w:hAnsiTheme="majorHAnsi" w:cstheme="majorHAnsi"/>
            <w:i/>
            <w:iCs/>
            <w:sz w:val="20"/>
            <w:szCs w:val="20"/>
          </w:rPr>
          <w:delText xml:space="preserve"> is </w:delText>
        </w:r>
        <w:r w:rsidRPr="00C96C58" w:rsidDel="00426BD1">
          <w:rPr>
            <w:rFonts w:asciiTheme="majorHAnsi" w:hAnsiTheme="majorHAnsi" w:cstheme="majorHAnsi"/>
            <w:b/>
            <w:bCs/>
            <w:i/>
            <w:iCs/>
            <w:sz w:val="20"/>
            <w:szCs w:val="20"/>
          </w:rPr>
          <w:delText>not able</w:delText>
        </w:r>
        <w:r w:rsidRPr="00C96C58" w:rsidDel="00426BD1">
          <w:rPr>
            <w:rFonts w:asciiTheme="majorHAnsi" w:hAnsiTheme="majorHAnsi" w:cstheme="majorHAnsi"/>
            <w:i/>
            <w:iCs/>
            <w:sz w:val="20"/>
            <w:szCs w:val="20"/>
          </w:rPr>
          <w:delText xml:space="preserve"> to write/sign due to condition or weakness, please ensure a witness signs the section of the consent form below. The witness will be a member of the clinical team who is not part of the study team (not listed on the delegation log)</w:delText>
        </w:r>
      </w:del>
    </w:p>
    <w:p w14:paraId="68F903A5" w14:textId="462E8F29" w:rsidR="00FE5804" w:rsidRPr="00C96C58" w:rsidDel="00426BD1" w:rsidRDefault="00FE5804" w:rsidP="00FE5804">
      <w:pPr>
        <w:tabs>
          <w:tab w:val="left" w:pos="1170"/>
          <w:tab w:val="left" w:pos="1620"/>
        </w:tabs>
        <w:spacing w:after="60"/>
        <w:rPr>
          <w:del w:id="310" w:author="Beren Barklam" w:date="2024-11-18T14:28:00Z" w16du:dateUtc="2024-11-18T14:28:00Z"/>
          <w:rFonts w:cstheme="minorHAnsi"/>
          <w:i/>
          <w:iCs/>
          <w:rPrChange w:id="311" w:author="Anjum, Aisha" w:date="2024-11-21T23:56:00Z" w16du:dateUtc="2024-11-21T23:56:00Z">
            <w:rPr>
              <w:del w:id="312" w:author="Beren Barklam" w:date="2024-11-18T14:28:00Z" w16du:dateUtc="2024-11-18T14:28:00Z"/>
              <w:rFonts w:cstheme="minorHAnsi"/>
            </w:rPr>
          </w:rPrChange>
        </w:rPr>
      </w:pPr>
    </w:p>
    <w:p w14:paraId="5A439D87" w14:textId="0336E11A" w:rsidR="00FD6C05" w:rsidRPr="00C96C58" w:rsidDel="00426BD1" w:rsidRDefault="00FD6C05" w:rsidP="00FE5804">
      <w:pPr>
        <w:tabs>
          <w:tab w:val="left" w:pos="1170"/>
          <w:tab w:val="left" w:pos="1620"/>
        </w:tabs>
        <w:spacing w:after="60"/>
        <w:rPr>
          <w:del w:id="313" w:author="Beren Barklam" w:date="2024-11-18T14:28:00Z" w16du:dateUtc="2024-11-18T14:28:00Z"/>
          <w:rFonts w:cstheme="minorHAnsi"/>
          <w:i/>
          <w:iCs/>
          <w:rPrChange w:id="314" w:author="Anjum, Aisha" w:date="2024-11-21T23:56:00Z" w16du:dateUtc="2024-11-21T23:56:00Z">
            <w:rPr>
              <w:del w:id="315" w:author="Beren Barklam" w:date="2024-11-18T14:28:00Z" w16du:dateUtc="2024-11-18T14:28:00Z"/>
              <w:rFonts w:cstheme="minorHAnsi"/>
            </w:rPr>
          </w:rPrChange>
        </w:rPr>
      </w:pPr>
    </w:p>
    <w:p w14:paraId="340DC18F" w14:textId="6B6667AD" w:rsidR="00FE5804" w:rsidRPr="00C96C58" w:rsidDel="00426BD1" w:rsidRDefault="00FE5804" w:rsidP="00FE5804">
      <w:pPr>
        <w:tabs>
          <w:tab w:val="left" w:pos="1170"/>
          <w:tab w:val="left" w:pos="1620"/>
        </w:tabs>
        <w:spacing w:after="60"/>
        <w:rPr>
          <w:del w:id="316" w:author="Beren Barklam" w:date="2024-11-18T14:28:00Z" w16du:dateUtc="2024-11-18T14:28:00Z"/>
          <w:rFonts w:cstheme="minorHAnsi"/>
          <w:i/>
          <w:iCs/>
          <w:rPrChange w:id="317" w:author="Anjum, Aisha" w:date="2024-11-21T23:56:00Z" w16du:dateUtc="2024-11-21T23:56:00Z">
            <w:rPr>
              <w:del w:id="318" w:author="Beren Barklam" w:date="2024-11-18T14:28:00Z" w16du:dateUtc="2024-11-18T14:28:00Z"/>
              <w:rFonts w:cstheme="minorHAnsi"/>
            </w:rPr>
          </w:rPrChange>
        </w:rPr>
      </w:pPr>
    </w:p>
    <w:p w14:paraId="0EC76504" w14:textId="04E15E44" w:rsidR="00FE5804" w:rsidRPr="00C96C58" w:rsidDel="00426BD1" w:rsidRDefault="00FE5804" w:rsidP="00FE5804">
      <w:pPr>
        <w:tabs>
          <w:tab w:val="left" w:pos="3600"/>
          <w:tab w:val="left" w:pos="6480"/>
        </w:tabs>
        <w:spacing w:after="60"/>
        <w:rPr>
          <w:del w:id="319" w:author="Beren Barklam" w:date="2024-11-18T14:28:00Z" w16du:dateUtc="2024-11-18T14:28:00Z"/>
          <w:rFonts w:asciiTheme="majorHAnsi" w:hAnsiTheme="majorHAnsi" w:cstheme="majorHAnsi"/>
          <w:i/>
          <w:iCs/>
          <w:sz w:val="22"/>
          <w:szCs w:val="22"/>
          <w:rPrChange w:id="320" w:author="Anjum, Aisha" w:date="2024-11-21T23:56:00Z" w16du:dateUtc="2024-11-21T23:56:00Z">
            <w:rPr>
              <w:del w:id="321" w:author="Beren Barklam" w:date="2024-11-18T14:28:00Z" w16du:dateUtc="2024-11-18T14:28:00Z"/>
              <w:rFonts w:asciiTheme="majorHAnsi" w:hAnsiTheme="majorHAnsi" w:cstheme="majorHAnsi"/>
              <w:sz w:val="22"/>
              <w:szCs w:val="22"/>
            </w:rPr>
          </w:rPrChange>
        </w:rPr>
      </w:pPr>
      <w:del w:id="322" w:author="Beren Barklam" w:date="2024-11-18T14:28:00Z" w16du:dateUtc="2024-11-18T14:28:00Z">
        <w:r w:rsidRPr="00C96C58" w:rsidDel="00426BD1">
          <w:rPr>
            <w:rFonts w:asciiTheme="majorHAnsi" w:hAnsiTheme="majorHAnsi" w:cstheme="majorHAnsi"/>
            <w:i/>
            <w:iCs/>
            <w:sz w:val="22"/>
            <w:szCs w:val="22"/>
            <w:rPrChange w:id="323" w:author="Anjum, Aisha" w:date="2024-11-21T23:56:00Z" w16du:dateUtc="2024-11-21T23:56:00Z">
              <w:rPr>
                <w:rFonts w:asciiTheme="majorHAnsi" w:hAnsiTheme="majorHAnsi" w:cstheme="majorHAnsi"/>
                <w:sz w:val="22"/>
                <w:szCs w:val="22"/>
              </w:rPr>
            </w:rPrChange>
          </w:rPr>
          <w:delText>_________________________</w:delText>
        </w:r>
        <w:r w:rsidRPr="00C96C58" w:rsidDel="00426BD1">
          <w:rPr>
            <w:rFonts w:asciiTheme="majorHAnsi" w:hAnsiTheme="majorHAnsi" w:cstheme="majorHAnsi"/>
            <w:i/>
            <w:iCs/>
            <w:sz w:val="22"/>
            <w:szCs w:val="22"/>
            <w:rPrChange w:id="324" w:author="Anjum, Aisha" w:date="2024-11-21T23:56:00Z" w16du:dateUtc="2024-11-21T23:56:00Z">
              <w:rPr>
                <w:rFonts w:asciiTheme="majorHAnsi" w:hAnsiTheme="majorHAnsi" w:cstheme="majorHAnsi"/>
                <w:sz w:val="22"/>
                <w:szCs w:val="22"/>
              </w:rPr>
            </w:rPrChange>
          </w:rPr>
          <w:tab/>
          <w:delText>_________________________</w:delText>
        </w:r>
        <w:r w:rsidRPr="00C96C58" w:rsidDel="00426BD1">
          <w:rPr>
            <w:rFonts w:asciiTheme="majorHAnsi" w:hAnsiTheme="majorHAnsi" w:cstheme="majorHAnsi"/>
            <w:i/>
            <w:iCs/>
            <w:sz w:val="22"/>
            <w:szCs w:val="22"/>
            <w:rPrChange w:id="325" w:author="Anjum, Aisha" w:date="2024-11-21T23:56:00Z" w16du:dateUtc="2024-11-21T23:56:00Z">
              <w:rPr>
                <w:rFonts w:asciiTheme="majorHAnsi" w:hAnsiTheme="majorHAnsi" w:cstheme="majorHAnsi"/>
                <w:sz w:val="22"/>
                <w:szCs w:val="22"/>
              </w:rPr>
            </w:rPrChange>
          </w:rPr>
          <w:tab/>
        </w:r>
        <w:r w:rsidRPr="00C96C58" w:rsidDel="00426BD1">
          <w:rPr>
            <w:rFonts w:asciiTheme="majorHAnsi" w:hAnsiTheme="majorHAnsi" w:cstheme="majorHAnsi"/>
            <w:i/>
            <w:iCs/>
            <w:sz w:val="22"/>
            <w:szCs w:val="22"/>
            <w:rPrChange w:id="326" w:author="Anjum, Aisha" w:date="2024-11-21T23:56:00Z" w16du:dateUtc="2024-11-21T23:56:00Z">
              <w:rPr>
                <w:rFonts w:asciiTheme="majorHAnsi" w:hAnsiTheme="majorHAnsi" w:cstheme="majorHAnsi"/>
                <w:sz w:val="22"/>
                <w:szCs w:val="22"/>
              </w:rPr>
            </w:rPrChange>
          </w:rPr>
          <w:tab/>
        </w:r>
        <w:r w:rsidRPr="00C96C58" w:rsidDel="00426BD1">
          <w:rPr>
            <w:rFonts w:asciiTheme="majorHAnsi" w:hAnsiTheme="majorHAnsi" w:cstheme="majorHAnsi"/>
            <w:i/>
            <w:iCs/>
            <w:sz w:val="22"/>
            <w:szCs w:val="22"/>
            <w:rPrChange w:id="327" w:author="Anjum, Aisha" w:date="2024-11-21T23:56:00Z" w16du:dateUtc="2024-11-21T23:56:00Z">
              <w:rPr>
                <w:rFonts w:asciiTheme="majorHAnsi" w:hAnsiTheme="majorHAnsi" w:cstheme="majorHAnsi"/>
                <w:sz w:val="22"/>
                <w:szCs w:val="22"/>
              </w:rPr>
            </w:rPrChange>
          </w:rPr>
          <w:tab/>
          <w:delText>_______________________</w:delText>
        </w:r>
      </w:del>
    </w:p>
    <w:p w14:paraId="127B0AAB" w14:textId="304AC742" w:rsidR="00FE5804" w:rsidRPr="00C96C58" w:rsidDel="00426BD1" w:rsidRDefault="00FE5804" w:rsidP="00FE5804">
      <w:pPr>
        <w:tabs>
          <w:tab w:val="left" w:pos="3600"/>
          <w:tab w:val="left" w:pos="6480"/>
        </w:tabs>
        <w:spacing w:after="60"/>
        <w:rPr>
          <w:del w:id="328" w:author="Beren Barklam" w:date="2024-11-18T14:28:00Z" w16du:dateUtc="2024-11-18T14:28:00Z"/>
          <w:rFonts w:asciiTheme="majorHAnsi" w:hAnsiTheme="majorHAnsi" w:cstheme="majorHAnsi"/>
          <w:i/>
          <w:iCs/>
          <w:sz w:val="22"/>
          <w:szCs w:val="22"/>
          <w:rPrChange w:id="329" w:author="Anjum, Aisha" w:date="2024-11-21T23:56:00Z" w16du:dateUtc="2024-11-21T23:56:00Z">
            <w:rPr>
              <w:del w:id="330" w:author="Beren Barklam" w:date="2024-11-18T14:28:00Z" w16du:dateUtc="2024-11-18T14:28:00Z"/>
              <w:rFonts w:asciiTheme="majorHAnsi" w:hAnsiTheme="majorHAnsi" w:cstheme="majorHAnsi"/>
              <w:sz w:val="22"/>
              <w:szCs w:val="22"/>
            </w:rPr>
          </w:rPrChange>
        </w:rPr>
      </w:pPr>
      <w:del w:id="331" w:author="Beren Barklam" w:date="2024-11-18T14:28:00Z" w16du:dateUtc="2024-11-18T14:28:00Z">
        <w:r w:rsidRPr="00C96C58" w:rsidDel="00426BD1">
          <w:rPr>
            <w:rFonts w:asciiTheme="majorHAnsi" w:hAnsiTheme="majorHAnsi" w:cstheme="majorHAnsi"/>
            <w:i/>
            <w:iCs/>
            <w:sz w:val="22"/>
            <w:szCs w:val="22"/>
            <w:rPrChange w:id="332" w:author="Anjum, Aisha" w:date="2024-11-21T23:56:00Z" w16du:dateUtc="2024-11-21T23:56:00Z">
              <w:rPr>
                <w:rFonts w:asciiTheme="majorHAnsi" w:hAnsiTheme="majorHAnsi" w:cstheme="majorHAnsi"/>
                <w:sz w:val="22"/>
                <w:szCs w:val="22"/>
              </w:rPr>
            </w:rPrChange>
          </w:rPr>
          <w:delText>Name of witness</w:delText>
        </w:r>
        <w:r w:rsidRPr="00C96C58" w:rsidDel="00426BD1">
          <w:rPr>
            <w:rFonts w:asciiTheme="majorHAnsi" w:hAnsiTheme="majorHAnsi" w:cstheme="majorHAnsi"/>
            <w:i/>
            <w:iCs/>
            <w:sz w:val="22"/>
            <w:szCs w:val="22"/>
            <w:rPrChange w:id="333" w:author="Anjum, Aisha" w:date="2024-11-21T23:56:00Z" w16du:dateUtc="2024-11-21T23:56:00Z">
              <w:rPr>
                <w:rFonts w:asciiTheme="majorHAnsi" w:hAnsiTheme="majorHAnsi" w:cstheme="majorHAnsi"/>
                <w:sz w:val="22"/>
                <w:szCs w:val="22"/>
              </w:rPr>
            </w:rPrChange>
          </w:rPr>
          <w:tab/>
          <w:delText>Signature</w:delText>
        </w:r>
        <w:r w:rsidRPr="00C96C58" w:rsidDel="00426BD1">
          <w:rPr>
            <w:rFonts w:asciiTheme="majorHAnsi" w:hAnsiTheme="majorHAnsi" w:cstheme="majorHAnsi"/>
            <w:i/>
            <w:iCs/>
            <w:sz w:val="22"/>
            <w:szCs w:val="22"/>
            <w:rPrChange w:id="334" w:author="Anjum, Aisha" w:date="2024-11-21T23:56:00Z" w16du:dateUtc="2024-11-21T23:56:00Z">
              <w:rPr>
                <w:rFonts w:asciiTheme="majorHAnsi" w:hAnsiTheme="majorHAnsi" w:cstheme="majorHAnsi"/>
                <w:sz w:val="22"/>
                <w:szCs w:val="22"/>
              </w:rPr>
            </w:rPrChange>
          </w:rPr>
          <w:tab/>
        </w:r>
        <w:r w:rsidRPr="00C96C58" w:rsidDel="00426BD1">
          <w:rPr>
            <w:rFonts w:asciiTheme="majorHAnsi" w:hAnsiTheme="majorHAnsi" w:cstheme="majorHAnsi"/>
            <w:i/>
            <w:iCs/>
            <w:sz w:val="22"/>
            <w:szCs w:val="22"/>
            <w:rPrChange w:id="335" w:author="Anjum, Aisha" w:date="2024-11-21T23:56:00Z" w16du:dateUtc="2024-11-21T23:56:00Z">
              <w:rPr>
                <w:rFonts w:asciiTheme="majorHAnsi" w:hAnsiTheme="majorHAnsi" w:cstheme="majorHAnsi"/>
                <w:sz w:val="22"/>
                <w:szCs w:val="22"/>
              </w:rPr>
            </w:rPrChange>
          </w:rPr>
          <w:tab/>
        </w:r>
        <w:r w:rsidRPr="00C96C58" w:rsidDel="00426BD1">
          <w:rPr>
            <w:rFonts w:asciiTheme="majorHAnsi" w:hAnsiTheme="majorHAnsi" w:cstheme="majorHAnsi"/>
            <w:i/>
            <w:iCs/>
            <w:sz w:val="22"/>
            <w:szCs w:val="22"/>
            <w:rPrChange w:id="336" w:author="Anjum, Aisha" w:date="2024-11-21T23:56:00Z" w16du:dateUtc="2024-11-21T23:56:00Z">
              <w:rPr>
                <w:rFonts w:asciiTheme="majorHAnsi" w:hAnsiTheme="majorHAnsi" w:cstheme="majorHAnsi"/>
                <w:sz w:val="22"/>
                <w:szCs w:val="22"/>
              </w:rPr>
            </w:rPrChange>
          </w:rPr>
          <w:tab/>
          <w:delText>Date</w:delText>
        </w:r>
      </w:del>
    </w:p>
    <w:p w14:paraId="4F1F39C1" w14:textId="6755572E" w:rsidR="00771927" w:rsidRPr="00C96C58" w:rsidDel="00426BD1" w:rsidRDefault="00FE5804" w:rsidP="000037BC">
      <w:pPr>
        <w:tabs>
          <w:tab w:val="left" w:pos="1170"/>
          <w:tab w:val="left" w:pos="1620"/>
        </w:tabs>
        <w:spacing w:after="60"/>
        <w:rPr>
          <w:del w:id="337" w:author="Beren Barklam" w:date="2024-11-18T14:28:00Z" w16du:dateUtc="2024-11-18T14:28:00Z"/>
          <w:rFonts w:asciiTheme="majorHAnsi" w:hAnsiTheme="majorHAnsi" w:cstheme="majorHAnsi"/>
          <w:i/>
          <w:iCs/>
          <w:sz w:val="22"/>
          <w:szCs w:val="22"/>
        </w:rPr>
      </w:pPr>
      <w:del w:id="338" w:author="Beren Barklam" w:date="2024-11-18T14:28:00Z" w16du:dateUtc="2024-11-18T14:28:00Z">
        <w:r w:rsidRPr="00C96C58" w:rsidDel="00426BD1">
          <w:rPr>
            <w:rFonts w:asciiTheme="majorHAnsi" w:hAnsiTheme="majorHAnsi" w:cstheme="majorHAnsi"/>
            <w:i/>
            <w:iCs/>
            <w:sz w:val="22"/>
            <w:szCs w:val="22"/>
          </w:rPr>
          <w:delText>*Independent of the REMAP-CAP study team</w:delText>
        </w:r>
      </w:del>
    </w:p>
    <w:p w14:paraId="49B937D4" w14:textId="7D9D23A4" w:rsidR="000037BC" w:rsidRPr="00C96C58" w:rsidRDefault="00771927" w:rsidP="6A150CDA">
      <w:pPr>
        <w:pStyle w:val="paragraph"/>
        <w:spacing w:before="0" w:beforeAutospacing="0" w:after="0" w:afterAutospacing="0"/>
        <w:jc w:val="center"/>
        <w:textAlignment w:val="baseline"/>
        <w:rPr>
          <w:ins w:id="339" w:author="Anjum, Aisha" w:date="2024-11-20T23:54:00Z" w16du:dateUtc="2024-11-20T23:54:00Z"/>
          <w:rFonts w:ascii="Calibri" w:hAnsi="Calibri" w:cs="Calibri"/>
          <w:i/>
          <w:iCs/>
          <w:sz w:val="22"/>
          <w:szCs w:val="22"/>
          <w:rPrChange w:id="340" w:author="Anjum, Aisha" w:date="2024-11-21T23:56:00Z" w16du:dateUtc="2024-11-21T23:56:00Z">
            <w:rPr>
              <w:ins w:id="341" w:author="Anjum, Aisha" w:date="2024-11-20T23:54:00Z" w16du:dateUtc="2024-11-20T23:54:00Z"/>
              <w:rFonts w:ascii="Calibri" w:hAnsi="Calibri" w:cs="Calibri"/>
              <w:sz w:val="22"/>
              <w:szCs w:val="22"/>
            </w:rPr>
          </w:rPrChange>
        </w:rPr>
      </w:pPr>
      <w:bookmarkStart w:id="342" w:name="_Hlk117623060"/>
      <w:r w:rsidRPr="00C96C58">
        <w:rPr>
          <w:rStyle w:val="normaltextrun"/>
          <w:rFonts w:ascii="Calibri" w:hAnsi="Calibri" w:cs="Calibri"/>
          <w:i/>
          <w:iCs/>
          <w:sz w:val="22"/>
          <w:szCs w:val="22"/>
          <w:rPrChange w:id="343" w:author="Anjum, Aisha" w:date="2024-11-21T23:56:00Z" w16du:dateUtc="2024-11-21T23:56:00Z">
            <w:rPr>
              <w:rStyle w:val="normaltextrun"/>
              <w:rFonts w:ascii="Calibri" w:hAnsi="Calibri" w:cs="Calibri"/>
              <w:sz w:val="22"/>
              <w:szCs w:val="22"/>
            </w:rPr>
          </w:rPrChange>
        </w:rPr>
        <w:t xml:space="preserve">1 </w:t>
      </w:r>
      <w:ins w:id="344" w:author="Anjum, Aisha" w:date="2024-11-20T23:44:00Z">
        <w:r w:rsidR="5C6D0CE0" w:rsidRPr="00C96C58">
          <w:rPr>
            <w:rStyle w:val="normaltextrun"/>
            <w:rFonts w:ascii="Calibri" w:hAnsi="Calibri" w:cs="Calibri"/>
            <w:i/>
            <w:iCs/>
            <w:sz w:val="22"/>
            <w:szCs w:val="22"/>
            <w:rPrChange w:id="345" w:author="Anjum, Aisha" w:date="2024-11-21T23:56:00Z" w16du:dateUtc="2024-11-21T23:56:00Z">
              <w:rPr>
                <w:rStyle w:val="normaltextrun"/>
                <w:rFonts w:ascii="Calibri" w:hAnsi="Calibri" w:cs="Calibri"/>
                <w:sz w:val="22"/>
                <w:szCs w:val="22"/>
              </w:rPr>
            </w:rPrChange>
          </w:rPr>
          <w:t xml:space="preserve">original </w:t>
        </w:r>
      </w:ins>
      <w:r w:rsidRPr="00C96C58">
        <w:rPr>
          <w:rStyle w:val="normaltextrun"/>
          <w:rFonts w:ascii="Calibri" w:hAnsi="Calibri" w:cs="Calibri"/>
          <w:i/>
          <w:iCs/>
          <w:sz w:val="22"/>
          <w:szCs w:val="22"/>
          <w:rPrChange w:id="346" w:author="Anjum, Aisha" w:date="2024-11-21T23:56:00Z" w16du:dateUtc="2024-11-21T23:56:00Z">
            <w:rPr>
              <w:rStyle w:val="normaltextrun"/>
              <w:rFonts w:ascii="Calibri" w:hAnsi="Calibri" w:cs="Calibri"/>
              <w:sz w:val="22"/>
              <w:szCs w:val="22"/>
            </w:rPr>
          </w:rPrChange>
        </w:rPr>
        <w:t xml:space="preserve">copy for </w:t>
      </w:r>
      <w:ins w:id="347" w:author="Anjum, Aisha" w:date="2024-11-20T23:44:00Z">
        <w:r w:rsidR="4E39D554" w:rsidRPr="00C96C58">
          <w:rPr>
            <w:rStyle w:val="normaltextrun"/>
            <w:rFonts w:ascii="Calibri" w:hAnsi="Calibri" w:cs="Calibri"/>
            <w:i/>
            <w:iCs/>
            <w:sz w:val="22"/>
            <w:szCs w:val="22"/>
            <w:rPrChange w:id="348" w:author="Anjum, Aisha" w:date="2024-11-21T23:56:00Z" w16du:dateUtc="2024-11-21T23:56:00Z">
              <w:rPr>
                <w:rStyle w:val="normaltextrun"/>
                <w:rFonts w:ascii="Calibri" w:hAnsi="Calibri" w:cs="Calibri"/>
                <w:sz w:val="22"/>
                <w:szCs w:val="22"/>
              </w:rPr>
            </w:rPrChange>
          </w:rPr>
          <w:t xml:space="preserve">ISF </w:t>
        </w:r>
      </w:ins>
      <w:del w:id="349" w:author="Anjum, Aisha" w:date="2024-11-20T23:44:00Z">
        <w:r w:rsidRPr="00C96C58" w:rsidDel="00771927">
          <w:rPr>
            <w:rStyle w:val="normaltextrun"/>
            <w:rFonts w:ascii="Calibri" w:hAnsi="Calibri" w:cs="Calibri"/>
            <w:i/>
            <w:iCs/>
            <w:sz w:val="22"/>
            <w:szCs w:val="22"/>
            <w:rPrChange w:id="350" w:author="Anjum, Aisha" w:date="2024-11-21T23:56:00Z" w16du:dateUtc="2024-11-21T23:56:00Z">
              <w:rPr>
                <w:rStyle w:val="normaltextrun"/>
                <w:rFonts w:ascii="Calibri" w:hAnsi="Calibri" w:cs="Calibri"/>
                <w:sz w:val="22"/>
                <w:szCs w:val="22"/>
              </w:rPr>
            </w:rPrChange>
          </w:rPr>
          <w:delText>participant</w:delText>
        </w:r>
      </w:del>
      <w:r w:rsidRPr="00C96C58">
        <w:rPr>
          <w:rStyle w:val="normaltextrun"/>
          <w:rFonts w:ascii="Calibri" w:hAnsi="Calibri" w:cs="Calibri"/>
          <w:i/>
          <w:iCs/>
          <w:sz w:val="22"/>
          <w:szCs w:val="22"/>
          <w:rPrChange w:id="351" w:author="Anjum, Aisha" w:date="2024-11-21T23:56:00Z" w16du:dateUtc="2024-11-21T23:56:00Z">
            <w:rPr>
              <w:rStyle w:val="normaltextrun"/>
              <w:rFonts w:ascii="Calibri" w:hAnsi="Calibri" w:cs="Calibri"/>
              <w:sz w:val="22"/>
              <w:szCs w:val="22"/>
            </w:rPr>
          </w:rPrChange>
        </w:rPr>
        <w:t xml:space="preserve">; 1 copy for </w:t>
      </w:r>
      <w:ins w:id="352" w:author="Anjum, Aisha" w:date="2024-11-20T23:44:00Z">
        <w:r w:rsidR="05135152" w:rsidRPr="00C96C58">
          <w:rPr>
            <w:rStyle w:val="normaltextrun"/>
            <w:rFonts w:ascii="Calibri" w:hAnsi="Calibri" w:cs="Calibri"/>
            <w:i/>
            <w:iCs/>
            <w:sz w:val="22"/>
            <w:szCs w:val="22"/>
            <w:rPrChange w:id="353" w:author="Anjum, Aisha" w:date="2024-11-21T23:56:00Z" w16du:dateUtc="2024-11-21T23:56:00Z">
              <w:rPr>
                <w:rStyle w:val="normaltextrun"/>
                <w:rFonts w:ascii="Calibri" w:hAnsi="Calibri" w:cs="Calibri"/>
                <w:sz w:val="22"/>
                <w:szCs w:val="22"/>
              </w:rPr>
            </w:rPrChange>
          </w:rPr>
          <w:t xml:space="preserve">participant </w:t>
        </w:r>
      </w:ins>
      <w:del w:id="354" w:author="Anjum, Aisha" w:date="2024-11-20T23:44:00Z">
        <w:r w:rsidRPr="00C96C58" w:rsidDel="00771927">
          <w:rPr>
            <w:rStyle w:val="normaltextrun"/>
            <w:rFonts w:ascii="Calibri" w:hAnsi="Calibri" w:cs="Calibri"/>
            <w:i/>
            <w:iCs/>
            <w:sz w:val="22"/>
            <w:szCs w:val="22"/>
            <w:rPrChange w:id="355" w:author="Anjum, Aisha" w:date="2024-11-21T23:56:00Z" w16du:dateUtc="2024-11-21T23:56:00Z">
              <w:rPr>
                <w:rStyle w:val="normaltextrun"/>
                <w:rFonts w:ascii="Calibri" w:hAnsi="Calibri" w:cs="Calibri"/>
                <w:sz w:val="22"/>
                <w:szCs w:val="22"/>
              </w:rPr>
            </w:rPrChange>
          </w:rPr>
          <w:delText>Principal Investigator</w:delText>
        </w:r>
      </w:del>
      <w:r w:rsidR="002E744A" w:rsidRPr="00C96C58">
        <w:rPr>
          <w:rStyle w:val="normaltextrun"/>
          <w:rFonts w:ascii="Calibri" w:hAnsi="Calibri" w:cs="Calibri"/>
          <w:i/>
          <w:iCs/>
          <w:sz w:val="22"/>
          <w:szCs w:val="22"/>
          <w:rPrChange w:id="356" w:author="Anjum, Aisha" w:date="2024-11-21T23:56:00Z" w16du:dateUtc="2024-11-21T23:56:00Z">
            <w:rPr>
              <w:rStyle w:val="normaltextrun"/>
              <w:rFonts w:ascii="Calibri" w:hAnsi="Calibri" w:cs="Calibri"/>
              <w:sz w:val="22"/>
              <w:szCs w:val="22"/>
            </w:rPr>
          </w:rPrChange>
        </w:rPr>
        <w:t>;</w:t>
      </w:r>
      <w:r w:rsidRPr="00C96C58">
        <w:rPr>
          <w:rStyle w:val="normaltextrun"/>
          <w:rFonts w:ascii="Calibri" w:hAnsi="Calibri" w:cs="Calibri"/>
          <w:i/>
          <w:iCs/>
          <w:sz w:val="22"/>
          <w:szCs w:val="22"/>
          <w:rPrChange w:id="357" w:author="Anjum, Aisha" w:date="2024-11-21T23:56:00Z" w16du:dateUtc="2024-11-21T23:56:00Z">
            <w:rPr>
              <w:rStyle w:val="normaltextrun"/>
              <w:rFonts w:ascii="Calibri" w:hAnsi="Calibri" w:cs="Calibri"/>
              <w:sz w:val="22"/>
              <w:szCs w:val="22"/>
            </w:rPr>
          </w:rPrChange>
        </w:rPr>
        <w:t xml:space="preserve"> 1 copy </w:t>
      </w:r>
      <w:del w:id="358" w:author="Anjum, Aisha" w:date="2024-11-20T23:53:00Z">
        <w:r w:rsidRPr="00C96C58" w:rsidDel="00771927">
          <w:rPr>
            <w:rStyle w:val="normaltextrun"/>
            <w:rFonts w:ascii="Calibri" w:hAnsi="Calibri" w:cs="Calibri"/>
            <w:i/>
            <w:iCs/>
            <w:sz w:val="22"/>
            <w:szCs w:val="22"/>
            <w:rPrChange w:id="359" w:author="Anjum, Aisha" w:date="2024-11-21T23:56:00Z" w16du:dateUtc="2024-11-21T23:56:00Z">
              <w:rPr>
                <w:rStyle w:val="normaltextrun"/>
                <w:rFonts w:ascii="Calibri" w:hAnsi="Calibri" w:cs="Calibri"/>
                <w:sz w:val="22"/>
                <w:szCs w:val="22"/>
              </w:rPr>
            </w:rPrChange>
          </w:rPr>
          <w:delText>to be kept with</w:delText>
        </w:r>
      </w:del>
      <w:ins w:id="360" w:author="Anjum, Aisha" w:date="2024-11-20T23:53:00Z">
        <w:r w:rsidR="3F6E817D" w:rsidRPr="00C96C58">
          <w:rPr>
            <w:rStyle w:val="normaltextrun"/>
            <w:rFonts w:ascii="Calibri" w:hAnsi="Calibri" w:cs="Calibri"/>
            <w:i/>
            <w:iCs/>
            <w:sz w:val="22"/>
            <w:szCs w:val="22"/>
            <w:rPrChange w:id="361" w:author="Anjum, Aisha" w:date="2024-11-21T23:56:00Z" w16du:dateUtc="2024-11-21T23:56:00Z">
              <w:rPr>
                <w:rStyle w:val="normaltextrun"/>
                <w:rFonts w:ascii="Calibri" w:hAnsi="Calibri" w:cs="Calibri"/>
                <w:sz w:val="22"/>
                <w:szCs w:val="22"/>
              </w:rPr>
            </w:rPrChange>
          </w:rPr>
          <w:t>for</w:t>
        </w:r>
      </w:ins>
      <w:r w:rsidRPr="00C96C58">
        <w:rPr>
          <w:rStyle w:val="normaltextrun"/>
          <w:rFonts w:ascii="Calibri" w:hAnsi="Calibri" w:cs="Calibri"/>
          <w:i/>
          <w:iCs/>
          <w:sz w:val="22"/>
          <w:szCs w:val="22"/>
          <w:rPrChange w:id="362" w:author="Anjum, Aisha" w:date="2024-11-21T23:56:00Z" w16du:dateUtc="2024-11-21T23:56:00Z">
            <w:rPr>
              <w:rStyle w:val="normaltextrun"/>
              <w:rFonts w:ascii="Calibri" w:hAnsi="Calibri" w:cs="Calibri"/>
              <w:sz w:val="22"/>
              <w:szCs w:val="22"/>
            </w:rPr>
          </w:rPrChange>
        </w:rPr>
        <w:t xml:space="preserve"> hospital notes</w:t>
      </w:r>
      <w:r w:rsidRPr="00C96C58">
        <w:rPr>
          <w:rStyle w:val="eop"/>
          <w:rFonts w:ascii="Calibri" w:hAnsi="Calibri" w:cs="Calibri"/>
          <w:i/>
          <w:iCs/>
          <w:sz w:val="22"/>
          <w:szCs w:val="22"/>
          <w:rPrChange w:id="363" w:author="Anjum, Aisha" w:date="2024-11-21T23:56:00Z" w16du:dateUtc="2024-11-21T23:56:00Z">
            <w:rPr>
              <w:rStyle w:val="eop"/>
              <w:rFonts w:ascii="Calibri" w:hAnsi="Calibri" w:cs="Calibri"/>
              <w:sz w:val="22"/>
              <w:szCs w:val="22"/>
            </w:rPr>
          </w:rPrChange>
        </w:rPr>
        <w:t> </w:t>
      </w:r>
    </w:p>
    <w:p w14:paraId="5E8B6A72" w14:textId="094BDB4C" w:rsidR="2A0E3AE8" w:rsidRPr="00C96C58" w:rsidRDefault="2A0E3AE8" w:rsidP="2A0E3AE8">
      <w:pPr>
        <w:pStyle w:val="paragraph"/>
        <w:spacing w:before="0" w:beforeAutospacing="0" w:after="0" w:afterAutospacing="0"/>
        <w:jc w:val="center"/>
        <w:rPr>
          <w:rStyle w:val="eop"/>
          <w:rFonts w:ascii="Calibri" w:hAnsi="Calibri" w:cs="Calibri"/>
          <w:i/>
          <w:iCs/>
          <w:sz w:val="22"/>
          <w:szCs w:val="22"/>
          <w:rPrChange w:id="364" w:author="Anjum, Aisha" w:date="2024-11-21T23:56:00Z" w16du:dateUtc="2024-11-21T23:56:00Z">
            <w:rPr>
              <w:rStyle w:val="eop"/>
              <w:rFonts w:ascii="Calibri" w:hAnsi="Calibri" w:cs="Calibri"/>
              <w:sz w:val="22"/>
              <w:szCs w:val="22"/>
            </w:rPr>
          </w:rPrChange>
        </w:rPr>
      </w:pPr>
      <w:bookmarkStart w:id="365" w:name="_Hlk117623049"/>
    </w:p>
    <w:p w14:paraId="623A1D08" w14:textId="1607F11A" w:rsidR="00771927" w:rsidRPr="00C96C58" w:rsidRDefault="00771927" w:rsidP="000037BC">
      <w:pPr>
        <w:pStyle w:val="paragraph"/>
        <w:spacing w:before="0" w:beforeAutospacing="0" w:after="0" w:afterAutospacing="0"/>
        <w:jc w:val="center"/>
        <w:textAlignment w:val="baseline"/>
        <w:rPr>
          <w:rFonts w:ascii="Calibri" w:hAnsi="Calibri" w:cs="Calibri"/>
          <w:i/>
          <w:iCs/>
          <w:sz w:val="22"/>
          <w:szCs w:val="22"/>
          <w:rPrChange w:id="366" w:author="Anjum, Aisha" w:date="2024-11-21T23:56:00Z" w16du:dateUtc="2024-11-21T23:56:00Z">
            <w:rPr>
              <w:rFonts w:ascii="Calibri" w:hAnsi="Calibri" w:cs="Calibri"/>
              <w:sz w:val="22"/>
              <w:szCs w:val="22"/>
            </w:rPr>
          </w:rPrChange>
        </w:rPr>
      </w:pPr>
      <w:r w:rsidRPr="00C96C58">
        <w:rPr>
          <w:rStyle w:val="normaltextrun"/>
          <w:rFonts w:ascii="Calibri" w:hAnsi="Calibri" w:cs="Calibri"/>
          <w:i/>
          <w:iCs/>
          <w:sz w:val="22"/>
          <w:szCs w:val="22"/>
          <w:rPrChange w:id="367" w:author="Anjum, Aisha" w:date="2024-11-21T23:56:00Z" w16du:dateUtc="2024-11-21T23:56:00Z">
            <w:rPr>
              <w:rStyle w:val="normaltextrun"/>
              <w:rFonts w:ascii="Calibri" w:hAnsi="Calibri" w:cs="Calibri"/>
              <w:sz w:val="22"/>
              <w:szCs w:val="22"/>
            </w:rPr>
          </w:rPrChange>
        </w:rPr>
        <w:t xml:space="preserve">To ensure confidence in the process and minimise risk of loss, all consent forms </w:t>
      </w:r>
      <w:r w:rsidRPr="00C96C58">
        <w:rPr>
          <w:rStyle w:val="normaltextrun"/>
          <w:rFonts w:ascii="Calibri" w:hAnsi="Calibri" w:cs="Calibri"/>
          <w:i/>
          <w:iCs/>
          <w:sz w:val="22"/>
          <w:szCs w:val="22"/>
          <w:u w:val="single"/>
          <w:rPrChange w:id="368" w:author="Anjum, Aisha" w:date="2024-11-21T23:56:00Z" w16du:dateUtc="2024-11-21T23:56:00Z">
            <w:rPr>
              <w:rStyle w:val="normaltextrun"/>
              <w:rFonts w:ascii="Calibri" w:hAnsi="Calibri" w:cs="Calibri"/>
              <w:sz w:val="22"/>
              <w:szCs w:val="22"/>
              <w:u w:val="single"/>
            </w:rPr>
          </w:rPrChange>
        </w:rPr>
        <w:t>must</w:t>
      </w:r>
      <w:r w:rsidRPr="00C96C58">
        <w:rPr>
          <w:rStyle w:val="normaltextrun"/>
          <w:rFonts w:ascii="Calibri" w:hAnsi="Calibri" w:cs="Calibri"/>
          <w:i/>
          <w:iCs/>
          <w:sz w:val="22"/>
          <w:szCs w:val="22"/>
          <w:rPrChange w:id="369" w:author="Anjum, Aisha" w:date="2024-11-21T23:56:00Z" w16du:dateUtc="2024-11-21T23:56:00Z">
            <w:rPr>
              <w:rStyle w:val="normaltextrun"/>
              <w:rFonts w:ascii="Calibri" w:hAnsi="Calibri" w:cs="Calibri"/>
              <w:sz w:val="22"/>
              <w:szCs w:val="22"/>
            </w:rPr>
          </w:rPrChange>
        </w:rPr>
        <w:t xml:space="preserve"> be printed, presented, and stored in double sided format</w:t>
      </w:r>
      <w:r w:rsidRPr="00C96C58">
        <w:rPr>
          <w:rStyle w:val="eop"/>
          <w:rFonts w:ascii="Calibri" w:hAnsi="Calibri" w:cs="Calibri"/>
          <w:i/>
          <w:iCs/>
          <w:sz w:val="22"/>
          <w:szCs w:val="22"/>
          <w:rPrChange w:id="370" w:author="Anjum, Aisha" w:date="2024-11-21T23:56:00Z" w16du:dateUtc="2024-11-21T23:56:00Z">
            <w:rPr>
              <w:rStyle w:val="eop"/>
              <w:rFonts w:ascii="Calibri" w:hAnsi="Calibri" w:cs="Calibri"/>
              <w:sz w:val="22"/>
              <w:szCs w:val="22"/>
            </w:rPr>
          </w:rPrChange>
        </w:rPr>
        <w:t> </w:t>
      </w:r>
      <w:bookmarkEnd w:id="342"/>
      <w:bookmarkEnd w:id="365"/>
    </w:p>
    <w:sectPr w:rsidR="00771927" w:rsidRPr="00C96C58" w:rsidSect="00707504">
      <w:headerReference w:type="default" r:id="rId13"/>
      <w:footerReference w:type="default" r:id="rId14"/>
      <w:headerReference w:type="first" r:id="rId15"/>
      <w:footerReference w:type="first" r:id="rId16"/>
      <w:pgSz w:w="11906" w:h="16838"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4443D" w14:textId="77777777" w:rsidR="00284EED" w:rsidRDefault="00284EED">
      <w:r>
        <w:separator/>
      </w:r>
    </w:p>
  </w:endnote>
  <w:endnote w:type="continuationSeparator" w:id="0">
    <w:p w14:paraId="1D6B5210" w14:textId="77777777" w:rsidR="00284EED" w:rsidRDefault="00284EED">
      <w:r>
        <w:continuationSeparator/>
      </w:r>
    </w:p>
  </w:endnote>
  <w:endnote w:type="continuationNotice" w:id="1">
    <w:p w14:paraId="34616E27" w14:textId="77777777" w:rsidR="00284EED" w:rsidRDefault="00284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AC4A2" w14:textId="2B72984E"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proofErr w:type="spellStart"/>
    <w:r w:rsidRPr="008B22DF">
      <w:rPr>
        <w:rFonts w:asciiTheme="majorHAnsi" w:hAnsiTheme="majorHAnsi" w:cstheme="majorHAnsi"/>
        <w:sz w:val="22"/>
        <w:szCs w:val="22"/>
      </w:rPr>
      <w:t>P</w:t>
    </w:r>
    <w:r w:rsidR="00DB733B">
      <w:rPr>
        <w:rFonts w:asciiTheme="majorHAnsi" w:hAnsiTheme="majorHAnsi" w:cstheme="majorHAnsi"/>
        <w:sz w:val="22"/>
        <w:szCs w:val="22"/>
      </w:rPr>
      <w:t>er</w:t>
    </w:r>
    <w:r w:rsidRPr="008B22DF">
      <w:rPr>
        <w:rFonts w:asciiTheme="majorHAnsi" w:hAnsiTheme="majorHAnsi" w:cstheme="majorHAnsi"/>
        <w:sz w:val="22"/>
        <w:szCs w:val="22"/>
      </w:rPr>
      <w:t>LR</w:t>
    </w:r>
    <w:proofErr w:type="spellEnd"/>
    <w:ins w:id="372" w:author="Beren Barklam" w:date="2024-11-18T14:29:00Z" w16du:dateUtc="2024-11-18T14:29:00Z">
      <w:r w:rsidR="001936EF">
        <w:rPr>
          <w:rFonts w:asciiTheme="majorHAnsi" w:hAnsiTheme="majorHAnsi" w:cstheme="majorHAnsi"/>
          <w:sz w:val="22"/>
          <w:szCs w:val="22"/>
        </w:rPr>
        <w:t xml:space="preserve"> </w:t>
      </w:r>
    </w:ins>
    <w:del w:id="373" w:author="Beren Barklam" w:date="2024-11-18T14:29:00Z" w16du:dateUtc="2024-11-18T14:29:00Z">
      <w:r w:rsidRPr="008B22DF" w:rsidDel="001936EF">
        <w:rPr>
          <w:rFonts w:asciiTheme="majorHAnsi" w:hAnsiTheme="majorHAnsi" w:cstheme="majorHAnsi"/>
          <w:sz w:val="22"/>
          <w:szCs w:val="22"/>
        </w:rPr>
        <w:delText>_</w:delText>
      </w:r>
    </w:del>
    <w:r w:rsidR="000037BC">
      <w:rPr>
        <w:rFonts w:asciiTheme="majorHAnsi" w:hAnsiTheme="majorHAnsi" w:cstheme="majorHAnsi"/>
        <w:sz w:val="22"/>
        <w:szCs w:val="22"/>
      </w:rPr>
      <w:t>Video</w:t>
    </w:r>
    <w:del w:id="374" w:author="Beren Barklam" w:date="2024-11-18T14:29:00Z" w16du:dateUtc="2024-11-18T14:29:00Z">
      <w:r w:rsidR="000037BC" w:rsidDel="001936EF">
        <w:rPr>
          <w:rFonts w:asciiTheme="majorHAnsi" w:hAnsiTheme="majorHAnsi" w:cstheme="majorHAnsi"/>
          <w:sz w:val="22"/>
          <w:szCs w:val="22"/>
        </w:rPr>
        <w:delText xml:space="preserve"> Consent</w:delText>
      </w:r>
    </w:del>
    <w:ins w:id="375" w:author="Beren Barklam" w:date="2024-11-18T14:29:00Z" w16du:dateUtc="2024-11-18T14:29:00Z">
      <w:r w:rsidR="001936EF">
        <w:rPr>
          <w:rFonts w:asciiTheme="majorHAnsi" w:hAnsiTheme="majorHAnsi" w:cstheme="majorHAnsi"/>
          <w:sz w:val="22"/>
          <w:szCs w:val="22"/>
        </w:rPr>
        <w:t>-CF_AM42</w:t>
      </w:r>
    </w:ins>
    <w:r w:rsidRPr="008B22DF">
      <w:rPr>
        <w:rFonts w:asciiTheme="majorHAnsi" w:hAnsiTheme="majorHAnsi" w:cstheme="majorHAnsi"/>
        <w:sz w:val="22"/>
        <w:szCs w:val="22"/>
      </w:rPr>
      <w:t xml:space="preserve"> </w:t>
    </w:r>
    <w:ins w:id="376" w:author="Anjum, Aisha" w:date="2024-11-21T23:56:00Z" w16du:dateUtc="2024-11-21T23:56:00Z">
      <w:r w:rsidR="00C96C58">
        <w:rPr>
          <w:rFonts w:asciiTheme="majorHAnsi" w:hAnsiTheme="majorHAnsi" w:cstheme="majorHAnsi"/>
          <w:sz w:val="22"/>
          <w:szCs w:val="22"/>
        </w:rPr>
        <w:t>_</w:t>
      </w:r>
    </w:ins>
    <w:del w:id="377" w:author="Anjum, Aisha" w:date="2024-11-21T23:56:00Z" w16du:dateUtc="2024-11-21T23:56:00Z">
      <w:r w:rsidRPr="008B22DF" w:rsidDel="00C96C58">
        <w:rPr>
          <w:rFonts w:asciiTheme="majorHAnsi" w:hAnsiTheme="majorHAnsi" w:cstheme="majorHAnsi"/>
          <w:sz w:val="22"/>
          <w:szCs w:val="22"/>
        </w:rPr>
        <w:tab/>
      </w:r>
    </w:del>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14:paraId="6BA64B8C" w14:textId="2C2C0F72" w:rsidR="008B22DF" w:rsidRPr="008B22DF" w:rsidRDefault="000037BC" w:rsidP="008B22DF">
    <w:pPr>
      <w:pStyle w:val="Footer"/>
      <w:rPr>
        <w:rFonts w:asciiTheme="majorHAnsi" w:hAnsiTheme="majorHAnsi" w:cstheme="majorHAnsi"/>
        <w:sz w:val="22"/>
        <w:szCs w:val="22"/>
      </w:rPr>
    </w:pPr>
    <w:del w:id="378" w:author="Beren Barklam" w:date="2024-11-18T14:29:00Z" w16du:dateUtc="2024-11-18T14:29:00Z">
      <w:r w:rsidRPr="008B22DF" w:rsidDel="001936EF">
        <w:rPr>
          <w:rFonts w:asciiTheme="majorHAnsi" w:hAnsiTheme="majorHAnsi" w:cstheme="majorHAnsi"/>
          <w:sz w:val="22"/>
          <w:szCs w:val="22"/>
        </w:rPr>
        <w:delText>AM03</w:delText>
      </w:r>
      <w:r w:rsidDel="001936EF">
        <w:rPr>
          <w:rFonts w:asciiTheme="majorHAnsi" w:hAnsiTheme="majorHAnsi" w:cstheme="majorHAnsi"/>
          <w:sz w:val="22"/>
          <w:szCs w:val="22"/>
        </w:rPr>
        <w:delText xml:space="preserve">8 </w:delText>
      </w:r>
    </w:del>
    <w:r w:rsidR="008B22DF" w:rsidRPr="008B22DF">
      <w:rPr>
        <w:rFonts w:asciiTheme="majorHAnsi" w:hAnsiTheme="majorHAnsi" w:cstheme="majorHAnsi"/>
        <w:sz w:val="22"/>
        <w:szCs w:val="22"/>
      </w:rPr>
      <w:t>V1.</w:t>
    </w:r>
    <w:ins w:id="379" w:author="Beren Barklam" w:date="2024-11-18T14:29:00Z" w16du:dateUtc="2024-11-18T14:29:00Z">
      <w:r w:rsidR="001936EF">
        <w:rPr>
          <w:rFonts w:asciiTheme="majorHAnsi" w:hAnsiTheme="majorHAnsi" w:cstheme="majorHAnsi"/>
          <w:sz w:val="22"/>
          <w:szCs w:val="22"/>
        </w:rPr>
        <w:t>2</w:t>
      </w:r>
    </w:ins>
    <w:del w:id="380" w:author="Beren Barklam" w:date="2024-11-18T14:29:00Z" w16du:dateUtc="2024-11-18T14:29:00Z">
      <w:r w:rsidR="00833C19" w:rsidDel="001936EF">
        <w:rPr>
          <w:rFonts w:asciiTheme="majorHAnsi" w:hAnsiTheme="majorHAnsi" w:cstheme="majorHAnsi"/>
          <w:sz w:val="22"/>
          <w:szCs w:val="22"/>
        </w:rPr>
        <w:delText>1</w:delText>
      </w:r>
    </w:del>
    <w:r w:rsidR="008B22DF" w:rsidRPr="008B22DF">
      <w:rPr>
        <w:rFonts w:asciiTheme="majorHAnsi" w:hAnsiTheme="majorHAnsi" w:cstheme="majorHAnsi"/>
        <w:sz w:val="22"/>
        <w:szCs w:val="22"/>
      </w:rPr>
      <w:t xml:space="preserve"> </w:t>
    </w:r>
    <w:del w:id="381" w:author="Beren Barklam" w:date="2024-11-18T14:30:00Z" w16du:dateUtc="2024-11-18T14:30:00Z">
      <w:r w:rsidR="00833C19" w:rsidDel="001936EF">
        <w:rPr>
          <w:rFonts w:asciiTheme="majorHAnsi" w:hAnsiTheme="majorHAnsi" w:cstheme="majorHAnsi"/>
          <w:sz w:val="22"/>
          <w:szCs w:val="22"/>
        </w:rPr>
        <w:delText>24</w:delText>
      </w:r>
      <w:r w:rsidR="00C15EAC" w:rsidRPr="000037BC" w:rsidDel="001936EF">
        <w:rPr>
          <w:rFonts w:asciiTheme="majorHAnsi" w:hAnsiTheme="majorHAnsi" w:cstheme="majorHAnsi"/>
          <w:sz w:val="22"/>
          <w:szCs w:val="22"/>
          <w:vertAlign w:val="superscript"/>
        </w:rPr>
        <w:delText>th</w:delText>
      </w:r>
      <w:r w:rsidR="00C15EAC" w:rsidDel="001936EF">
        <w:rPr>
          <w:rFonts w:asciiTheme="majorHAnsi" w:hAnsiTheme="majorHAnsi" w:cstheme="majorHAnsi"/>
          <w:sz w:val="22"/>
          <w:szCs w:val="22"/>
        </w:rPr>
        <w:delText xml:space="preserve"> </w:delText>
      </w:r>
      <w:r w:rsidR="00833C19" w:rsidDel="001936EF">
        <w:rPr>
          <w:rFonts w:asciiTheme="majorHAnsi" w:hAnsiTheme="majorHAnsi" w:cstheme="majorHAnsi"/>
          <w:sz w:val="22"/>
          <w:szCs w:val="22"/>
        </w:rPr>
        <w:delText>May</w:delText>
      </w:r>
      <w:r w:rsidR="00C15EAC" w:rsidDel="001936EF">
        <w:rPr>
          <w:rFonts w:asciiTheme="majorHAnsi" w:hAnsiTheme="majorHAnsi" w:cstheme="majorHAnsi"/>
          <w:sz w:val="22"/>
          <w:szCs w:val="22"/>
        </w:rPr>
        <w:delText xml:space="preserve"> 2023</w:delText>
      </w:r>
    </w:del>
    <w:ins w:id="382" w:author="Beren Barklam" w:date="2024-11-18T14:30:00Z" w16du:dateUtc="2024-11-18T14:30:00Z">
      <w:r w:rsidR="001936EF">
        <w:rPr>
          <w:rFonts w:asciiTheme="majorHAnsi" w:hAnsiTheme="majorHAnsi" w:cstheme="majorHAnsi"/>
          <w:sz w:val="22"/>
          <w:szCs w:val="22"/>
        </w:rPr>
        <w:t>13</w:t>
      </w:r>
      <w:r w:rsidR="001936EF" w:rsidRPr="001936EF">
        <w:rPr>
          <w:rFonts w:asciiTheme="majorHAnsi" w:hAnsiTheme="majorHAnsi" w:cstheme="majorHAnsi"/>
          <w:sz w:val="22"/>
          <w:szCs w:val="22"/>
          <w:vertAlign w:val="superscript"/>
          <w:rPrChange w:id="383" w:author="Beren Barklam" w:date="2024-11-18T14:30:00Z" w16du:dateUtc="2024-11-18T14:30:00Z">
            <w:rPr>
              <w:rFonts w:asciiTheme="majorHAnsi" w:hAnsiTheme="majorHAnsi" w:cstheme="majorHAnsi"/>
              <w:sz w:val="22"/>
              <w:szCs w:val="22"/>
            </w:rPr>
          </w:rPrChange>
        </w:rPr>
        <w:t>th</w:t>
      </w:r>
      <w:r w:rsidR="001936EF">
        <w:rPr>
          <w:rFonts w:asciiTheme="majorHAnsi" w:hAnsiTheme="majorHAnsi" w:cstheme="majorHAnsi"/>
          <w:sz w:val="22"/>
          <w:szCs w:val="22"/>
        </w:rPr>
        <w:t xml:space="preserve"> November 2024</w:t>
      </w:r>
    </w:ins>
    <w:ins w:id="384" w:author="Beren Barklam" w:date="2024-11-18T14:29:00Z" w16du:dateUtc="2024-11-18T14:29:00Z">
      <w:r w:rsidR="001936EF">
        <w:rPr>
          <w:rFonts w:asciiTheme="majorHAnsi" w:hAnsiTheme="majorHAnsi" w:cstheme="majorHAnsi"/>
          <w:sz w:val="22"/>
          <w:szCs w:val="22"/>
        </w:rPr>
        <w:t xml:space="preserve"> </w:t>
      </w:r>
      <w:r w:rsidR="001936EF" w:rsidRPr="001936EF">
        <w:rPr>
          <w:rFonts w:ascii="Calibri" w:eastAsia="Calibri" w:hAnsi="Calibri"/>
          <w:sz w:val="22"/>
          <w:szCs w:val="22"/>
          <w:lang w:eastAsia="en-US"/>
        </w:rPr>
        <w:t>(Site VX.X DATE)</w:t>
      </w:r>
    </w:ins>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D6ACA" w14:textId="1CF60773" w:rsidR="00707504" w:rsidRPr="008B22DF" w:rsidDel="00FF3163" w:rsidRDefault="00707504" w:rsidP="00707504">
    <w:pPr>
      <w:pStyle w:val="Footer"/>
      <w:rPr>
        <w:del w:id="387" w:author="Beren Barklam" w:date="2024-11-18T14:28:00Z" w16du:dateUtc="2024-11-18T14:28:00Z"/>
        <w:rFonts w:asciiTheme="majorHAnsi" w:hAnsiTheme="majorHAnsi" w:cstheme="majorHAnsi"/>
        <w:sz w:val="22"/>
        <w:szCs w:val="22"/>
      </w:rPr>
    </w:pPr>
    <w:r w:rsidRPr="008B22DF">
      <w:rPr>
        <w:rFonts w:asciiTheme="majorHAnsi" w:hAnsiTheme="majorHAnsi" w:cstheme="majorHAnsi"/>
        <w:sz w:val="22"/>
        <w:szCs w:val="22"/>
      </w:rPr>
      <w:t xml:space="preserve">REMAP-CAP </w:t>
    </w:r>
    <w:proofErr w:type="spellStart"/>
    <w:r w:rsidRPr="008B22DF">
      <w:rPr>
        <w:rFonts w:asciiTheme="majorHAnsi" w:hAnsiTheme="majorHAnsi" w:cstheme="majorHAnsi"/>
        <w:sz w:val="22"/>
        <w:szCs w:val="22"/>
      </w:rPr>
      <w:t>P</w:t>
    </w:r>
    <w:r>
      <w:rPr>
        <w:rFonts w:asciiTheme="majorHAnsi" w:hAnsiTheme="majorHAnsi" w:cstheme="majorHAnsi"/>
        <w:sz w:val="22"/>
        <w:szCs w:val="22"/>
      </w:rPr>
      <w:t>er</w:t>
    </w:r>
    <w:r w:rsidRPr="008B22DF">
      <w:rPr>
        <w:rFonts w:asciiTheme="majorHAnsi" w:hAnsiTheme="majorHAnsi" w:cstheme="majorHAnsi"/>
        <w:sz w:val="22"/>
        <w:szCs w:val="22"/>
      </w:rPr>
      <w:t>LR</w:t>
    </w:r>
    <w:proofErr w:type="spellEnd"/>
    <w:del w:id="388" w:author="Beren Barklam" w:date="2024-11-18T14:28:00Z" w16du:dateUtc="2024-11-18T14:28:00Z">
      <w:r w:rsidRPr="008B22DF" w:rsidDel="00FF3163">
        <w:rPr>
          <w:rFonts w:asciiTheme="majorHAnsi" w:hAnsiTheme="majorHAnsi" w:cstheme="majorHAnsi"/>
          <w:sz w:val="22"/>
          <w:szCs w:val="22"/>
        </w:rPr>
        <w:delText>_</w:delText>
      </w:r>
    </w:del>
    <w:ins w:id="389" w:author="Beren Barklam" w:date="2024-11-18T14:28:00Z" w16du:dateUtc="2024-11-18T14:28:00Z">
      <w:r w:rsidR="00FF3163">
        <w:rPr>
          <w:rFonts w:asciiTheme="majorHAnsi" w:hAnsiTheme="majorHAnsi" w:cstheme="majorHAnsi"/>
          <w:sz w:val="22"/>
          <w:szCs w:val="22"/>
        </w:rPr>
        <w:t xml:space="preserve"> </w:t>
      </w:r>
    </w:ins>
    <w:r w:rsidR="000037BC">
      <w:rPr>
        <w:rFonts w:asciiTheme="majorHAnsi" w:hAnsiTheme="majorHAnsi" w:cstheme="majorHAnsi"/>
        <w:sz w:val="22"/>
        <w:szCs w:val="22"/>
      </w:rPr>
      <w:t>Video</w:t>
    </w:r>
    <w:del w:id="390" w:author="Beren Barklam" w:date="2024-11-18T14:28:00Z" w16du:dateUtc="2024-11-18T14:28:00Z">
      <w:r w:rsidR="000037BC" w:rsidDel="00FF3163">
        <w:rPr>
          <w:rFonts w:asciiTheme="majorHAnsi" w:hAnsiTheme="majorHAnsi" w:cstheme="majorHAnsi"/>
          <w:sz w:val="22"/>
          <w:szCs w:val="22"/>
        </w:rPr>
        <w:delText xml:space="preserve"> Consent</w:delText>
      </w:r>
    </w:del>
    <w:ins w:id="391" w:author="Beren Barklam" w:date="2024-11-18T14:28:00Z" w16du:dateUtc="2024-11-18T14:28:00Z">
      <w:r w:rsidR="00FF3163">
        <w:rPr>
          <w:rFonts w:asciiTheme="majorHAnsi" w:hAnsiTheme="majorHAnsi" w:cstheme="majorHAnsi"/>
          <w:sz w:val="22"/>
          <w:szCs w:val="22"/>
        </w:rPr>
        <w:t>-CF</w:t>
      </w:r>
    </w:ins>
    <w:ins w:id="392" w:author="Beren Barklam" w:date="2024-11-18T14:30:00Z" w16du:dateUtc="2024-11-18T14:30:00Z">
      <w:r w:rsidR="001936EF">
        <w:rPr>
          <w:rFonts w:asciiTheme="majorHAnsi" w:hAnsiTheme="majorHAnsi" w:cstheme="majorHAnsi"/>
          <w:sz w:val="22"/>
          <w:szCs w:val="22"/>
        </w:rPr>
        <w:t>_AM42</w:t>
      </w:r>
    </w:ins>
    <w:ins w:id="393" w:author="Anjum, Aisha" w:date="2024-11-22T00:04:00Z" w16du:dateUtc="2024-11-22T00:04:00Z">
      <w:r w:rsidR="0040566A">
        <w:rPr>
          <w:rFonts w:asciiTheme="majorHAnsi" w:hAnsiTheme="majorHAnsi" w:cstheme="majorHAnsi"/>
          <w:sz w:val="22"/>
          <w:szCs w:val="22"/>
        </w:rPr>
        <w:t>_</w:t>
      </w:r>
    </w:ins>
    <w:del w:id="394" w:author="Anjum, Aisha" w:date="2024-11-22T00:04:00Z" w16du:dateUtc="2024-11-22T00:04:00Z">
      <w:r w:rsidRPr="008B22DF" w:rsidDel="0040566A">
        <w:rPr>
          <w:rFonts w:asciiTheme="majorHAnsi" w:hAnsiTheme="majorHAnsi" w:cstheme="majorHAnsi"/>
          <w:sz w:val="22"/>
          <w:szCs w:val="22"/>
        </w:rPr>
        <w:delText xml:space="preserve"> </w:delText>
      </w:r>
      <w:r w:rsidRPr="008B22DF" w:rsidDel="0040566A">
        <w:rPr>
          <w:rFonts w:asciiTheme="majorHAnsi" w:hAnsiTheme="majorHAnsi" w:cstheme="majorHAnsi"/>
          <w:sz w:val="22"/>
          <w:szCs w:val="22"/>
        </w:rPr>
        <w:tab/>
      </w:r>
    </w:del>
    <w:r w:rsidRPr="008B22DF">
      <w:rPr>
        <w:rFonts w:asciiTheme="majorHAnsi" w:hAnsiTheme="majorHAnsi" w:cstheme="majorHAnsi"/>
        <w:sz w:val="22"/>
        <w:szCs w:val="22"/>
      </w:rPr>
      <w:t xml:space="preserve">IRAS  237150 </w:t>
    </w:r>
    <w:ins w:id="395" w:author="Anjum, Aisha" w:date="2024-11-22T00:04:00Z" w16du:dateUtc="2024-11-22T00:04:00Z">
      <w:r w:rsidR="0040566A">
        <w:rPr>
          <w:rFonts w:asciiTheme="majorHAnsi" w:hAnsiTheme="majorHAnsi" w:cstheme="majorHAnsi"/>
          <w:sz w:val="22"/>
          <w:szCs w:val="22"/>
        </w:rPr>
        <w:t xml:space="preserve">     </w:t>
      </w:r>
    </w:ins>
    <w:r w:rsidRPr="008B22DF">
      <w:rPr>
        <w:rFonts w:asciiTheme="majorHAnsi" w:hAnsiTheme="majorHAnsi" w:cstheme="majorHAnsi"/>
        <w:sz w:val="22"/>
        <w:szCs w:val="22"/>
      </w:rPr>
      <w:tab/>
    </w:r>
    <w:sdt>
      <w:sdtPr>
        <w:rPr>
          <w:rFonts w:asciiTheme="majorHAnsi" w:hAnsiTheme="majorHAnsi" w:cstheme="majorHAnsi"/>
          <w:sz w:val="22"/>
          <w:szCs w:val="22"/>
        </w:rPr>
        <w:id w:val="1566457563"/>
        <w:docPartObj>
          <w:docPartGallery w:val="Page Numbers (Bottom of Page)"/>
          <w:docPartUnique/>
        </w:docPartObj>
      </w:sdtPr>
      <w:sdtEndPr/>
      <w:sdtContent>
        <w:sdt>
          <w:sdtPr>
            <w:rPr>
              <w:rFonts w:asciiTheme="majorHAnsi" w:hAnsiTheme="majorHAnsi" w:cstheme="majorHAnsi"/>
              <w:sz w:val="22"/>
              <w:szCs w:val="22"/>
            </w:rPr>
            <w:id w:val="-1140882283"/>
            <w:docPartObj>
              <w:docPartGallery w:val="Page Numbers (Top of Page)"/>
              <w:docPartUnique/>
            </w:docPartObj>
          </w:sdtPr>
          <w:sdtEndPr/>
          <w:sdtContent>
            <w:ins w:id="396" w:author="Anjum, Aisha" w:date="2024-11-22T00:04:00Z" w16du:dateUtc="2024-11-22T00:04:00Z">
              <w:r w:rsidR="0040566A">
                <w:rPr>
                  <w:rFonts w:asciiTheme="majorHAnsi" w:hAnsiTheme="majorHAnsi" w:cstheme="majorHAnsi"/>
                  <w:sz w:val="22"/>
                  <w:szCs w:val="22"/>
                </w:rPr>
                <w:t xml:space="preserve">    </w:t>
              </w:r>
            </w:ins>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p>
  <w:p w14:paraId="7C19C591" w14:textId="77777777" w:rsidR="0040566A" w:rsidRDefault="000037BC" w:rsidP="00707504">
    <w:pPr>
      <w:pStyle w:val="Footer"/>
      <w:rPr>
        <w:ins w:id="397" w:author="Anjum, Aisha" w:date="2024-11-22T00:04:00Z" w16du:dateUtc="2024-11-22T00:04:00Z"/>
        <w:rFonts w:asciiTheme="majorHAnsi" w:hAnsiTheme="majorHAnsi" w:cstheme="majorHAnsi"/>
        <w:sz w:val="22"/>
        <w:szCs w:val="22"/>
      </w:rPr>
    </w:pPr>
    <w:del w:id="398" w:author="Beren Barklam" w:date="2024-11-18T14:28:00Z" w16du:dateUtc="2024-11-18T14:28:00Z">
      <w:r w:rsidRPr="008B22DF" w:rsidDel="00FF3163">
        <w:rPr>
          <w:rFonts w:asciiTheme="majorHAnsi" w:hAnsiTheme="majorHAnsi" w:cstheme="majorHAnsi"/>
          <w:sz w:val="22"/>
          <w:szCs w:val="22"/>
        </w:rPr>
        <w:delText>AM03</w:delText>
      </w:r>
      <w:r w:rsidDel="00FF3163">
        <w:rPr>
          <w:rFonts w:asciiTheme="majorHAnsi" w:hAnsiTheme="majorHAnsi" w:cstheme="majorHAnsi"/>
          <w:sz w:val="22"/>
          <w:szCs w:val="22"/>
        </w:rPr>
        <w:delText xml:space="preserve">8 </w:delText>
      </w:r>
    </w:del>
    <w:ins w:id="399" w:author="Beren Barklam" w:date="2024-11-18T14:28:00Z" w16du:dateUtc="2024-11-18T14:28:00Z">
      <w:r w:rsidR="00FF3163">
        <w:rPr>
          <w:rFonts w:asciiTheme="majorHAnsi" w:hAnsiTheme="majorHAnsi" w:cstheme="majorHAnsi"/>
          <w:sz w:val="22"/>
          <w:szCs w:val="22"/>
        </w:rPr>
        <w:t xml:space="preserve"> </w:t>
      </w:r>
    </w:ins>
  </w:p>
  <w:p w14:paraId="0716BA8D" w14:textId="0A65BD3F" w:rsidR="00707504" w:rsidRPr="008B22DF" w:rsidRDefault="00707504" w:rsidP="00707504">
    <w:pPr>
      <w:pStyle w:val="Footer"/>
      <w:rPr>
        <w:rFonts w:asciiTheme="majorHAnsi" w:hAnsiTheme="majorHAnsi" w:cstheme="majorHAnsi"/>
        <w:sz w:val="22"/>
        <w:szCs w:val="22"/>
      </w:rPr>
    </w:pPr>
    <w:r w:rsidRPr="008B22DF">
      <w:rPr>
        <w:rFonts w:asciiTheme="majorHAnsi" w:hAnsiTheme="majorHAnsi" w:cstheme="majorHAnsi"/>
        <w:sz w:val="22"/>
        <w:szCs w:val="22"/>
      </w:rPr>
      <w:t>V1.</w:t>
    </w:r>
    <w:del w:id="400" w:author="Beren Barklam" w:date="2024-11-18T14:29:00Z" w16du:dateUtc="2024-11-18T14:29:00Z">
      <w:r w:rsidR="00833C19" w:rsidDel="00FF3163">
        <w:rPr>
          <w:rFonts w:asciiTheme="majorHAnsi" w:hAnsiTheme="majorHAnsi" w:cstheme="majorHAnsi"/>
          <w:sz w:val="22"/>
          <w:szCs w:val="22"/>
        </w:rPr>
        <w:delText>1</w:delText>
      </w:r>
      <w:r w:rsidR="000037BC" w:rsidDel="00FF3163">
        <w:rPr>
          <w:rFonts w:asciiTheme="majorHAnsi" w:hAnsiTheme="majorHAnsi" w:cstheme="majorHAnsi"/>
          <w:sz w:val="22"/>
          <w:szCs w:val="22"/>
        </w:rPr>
        <w:delText xml:space="preserve"> </w:delText>
      </w:r>
    </w:del>
    <w:ins w:id="401" w:author="Beren Barklam" w:date="2024-11-18T14:29:00Z" w16du:dateUtc="2024-11-18T14:29:00Z">
      <w:r w:rsidR="00FF3163">
        <w:rPr>
          <w:rFonts w:asciiTheme="majorHAnsi" w:hAnsiTheme="majorHAnsi" w:cstheme="majorHAnsi"/>
          <w:sz w:val="22"/>
          <w:szCs w:val="22"/>
        </w:rPr>
        <w:t xml:space="preserve">2 </w:t>
      </w:r>
    </w:ins>
    <w:del w:id="402" w:author="Beren Barklam" w:date="2024-11-18T14:29:00Z" w16du:dateUtc="2024-11-18T14:29:00Z">
      <w:r w:rsidR="00833C19" w:rsidDel="00FF3163">
        <w:rPr>
          <w:rFonts w:asciiTheme="majorHAnsi" w:hAnsiTheme="majorHAnsi" w:cstheme="majorHAnsi"/>
          <w:sz w:val="22"/>
          <w:szCs w:val="22"/>
        </w:rPr>
        <w:delText>24</w:delText>
      </w:r>
      <w:r w:rsidR="00C15EAC" w:rsidRPr="000037BC" w:rsidDel="00FF3163">
        <w:rPr>
          <w:rFonts w:asciiTheme="majorHAnsi" w:hAnsiTheme="majorHAnsi" w:cstheme="majorHAnsi"/>
          <w:sz w:val="22"/>
          <w:szCs w:val="22"/>
          <w:vertAlign w:val="superscript"/>
        </w:rPr>
        <w:delText>th</w:delText>
      </w:r>
      <w:r w:rsidR="00C15EAC" w:rsidDel="00FF3163">
        <w:rPr>
          <w:rFonts w:asciiTheme="majorHAnsi" w:hAnsiTheme="majorHAnsi" w:cstheme="majorHAnsi"/>
          <w:sz w:val="22"/>
          <w:szCs w:val="22"/>
        </w:rPr>
        <w:delText xml:space="preserve"> </w:delText>
      </w:r>
      <w:r w:rsidR="00833C19" w:rsidDel="00FF3163">
        <w:rPr>
          <w:rFonts w:asciiTheme="majorHAnsi" w:hAnsiTheme="majorHAnsi" w:cstheme="majorHAnsi"/>
          <w:sz w:val="22"/>
          <w:szCs w:val="22"/>
        </w:rPr>
        <w:delText>May</w:delText>
      </w:r>
      <w:r w:rsidR="00C15EAC" w:rsidDel="00FF3163">
        <w:rPr>
          <w:rFonts w:asciiTheme="majorHAnsi" w:hAnsiTheme="majorHAnsi" w:cstheme="majorHAnsi"/>
          <w:sz w:val="22"/>
          <w:szCs w:val="22"/>
        </w:rPr>
        <w:delText xml:space="preserve"> 2023</w:delText>
      </w:r>
    </w:del>
    <w:ins w:id="403" w:author="Beren Barklam" w:date="2024-11-18T14:29:00Z" w16du:dateUtc="2024-11-18T14:29:00Z">
      <w:r w:rsidR="00FF3163">
        <w:rPr>
          <w:rFonts w:asciiTheme="majorHAnsi" w:hAnsiTheme="majorHAnsi" w:cstheme="majorHAnsi"/>
          <w:sz w:val="22"/>
          <w:szCs w:val="22"/>
        </w:rPr>
        <w:t>13</w:t>
      </w:r>
      <w:r w:rsidR="00FF3163" w:rsidRPr="00FF3163">
        <w:rPr>
          <w:rFonts w:asciiTheme="majorHAnsi" w:hAnsiTheme="majorHAnsi" w:cstheme="majorHAnsi"/>
          <w:sz w:val="22"/>
          <w:szCs w:val="22"/>
          <w:vertAlign w:val="superscript"/>
          <w:rPrChange w:id="404" w:author="Beren Barklam" w:date="2024-11-18T14:29:00Z" w16du:dateUtc="2024-11-18T14:29:00Z">
            <w:rPr>
              <w:rFonts w:asciiTheme="majorHAnsi" w:hAnsiTheme="majorHAnsi" w:cstheme="majorHAnsi"/>
              <w:sz w:val="22"/>
              <w:szCs w:val="22"/>
            </w:rPr>
          </w:rPrChange>
        </w:rPr>
        <w:t>th</w:t>
      </w:r>
      <w:r w:rsidR="00FF3163">
        <w:rPr>
          <w:rFonts w:asciiTheme="majorHAnsi" w:hAnsiTheme="majorHAnsi" w:cstheme="majorHAnsi"/>
          <w:sz w:val="22"/>
          <w:szCs w:val="22"/>
        </w:rPr>
        <w:t xml:space="preserve"> November 2024</w:t>
      </w:r>
      <w:r w:rsidR="001936EF">
        <w:rPr>
          <w:rFonts w:asciiTheme="majorHAnsi" w:hAnsiTheme="majorHAnsi" w:cstheme="majorHAnsi"/>
          <w:sz w:val="22"/>
          <w:szCs w:val="22"/>
        </w:rPr>
        <w:t xml:space="preserve"> </w:t>
      </w:r>
      <w:r w:rsidR="001936EF" w:rsidRPr="001936EF">
        <w:rPr>
          <w:rFonts w:ascii="Calibri" w:eastAsia="Calibri" w:hAnsi="Calibri"/>
          <w:sz w:val="22"/>
          <w:szCs w:val="22"/>
          <w:lang w:eastAsia="en-US"/>
        </w:rPr>
        <w:t>(Site VX.X DATE)</w:t>
      </w:r>
    </w:ins>
  </w:p>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BD43E" w14:textId="77777777" w:rsidR="00284EED" w:rsidRDefault="00284EED">
      <w:r>
        <w:separator/>
      </w:r>
    </w:p>
  </w:footnote>
  <w:footnote w:type="continuationSeparator" w:id="0">
    <w:p w14:paraId="63270500" w14:textId="77777777" w:rsidR="00284EED" w:rsidRDefault="00284EED">
      <w:r>
        <w:continuationSeparator/>
      </w:r>
    </w:p>
  </w:footnote>
  <w:footnote w:type="continuationNotice" w:id="1">
    <w:p w14:paraId="3F63D219" w14:textId="77777777" w:rsidR="00284EED" w:rsidRDefault="00284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AF537" w14:textId="77777777" w:rsidR="00832D68" w:rsidRDefault="00832D68">
    <w:pPr>
      <w:pStyle w:val="Header"/>
      <w:rPr>
        <w:ins w:id="371" w:author="Anjum, Aisha" w:date="2024-11-22T00:09:00Z" w16du:dateUtc="2024-11-22T00:09:00Z"/>
      </w:rPr>
    </w:pPr>
  </w:p>
  <w:p w14:paraId="34BA1AB5" w14:textId="77777777" w:rsidR="00832D68" w:rsidRDefault="00832D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3BE2" w14:textId="77777777" w:rsidR="00707504" w:rsidRDefault="00707504" w:rsidP="00707504">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3AA2E5B" w14:textId="76C8F42C" w:rsidR="00707504" w:rsidRDefault="00707504">
    <w:pPr>
      <w:pStyle w:val="Header"/>
      <w:tabs>
        <w:tab w:val="clear" w:pos="4320"/>
        <w:tab w:val="clear" w:pos="8640"/>
        <w:tab w:val="right" w:pos="8312"/>
      </w:tabs>
      <w:jc w:val="center"/>
      <w:pPrChange w:id="385" w:author="Anjum, Aisha" w:date="2024-11-21T23:55:00Z" w16du:dateUtc="2024-11-21T23:55:00Z">
        <w:pPr>
          <w:pStyle w:val="Header"/>
          <w:tabs>
            <w:tab w:val="clear" w:pos="4320"/>
            <w:tab w:val="clear" w:pos="8640"/>
            <w:tab w:val="right" w:pos="8312"/>
          </w:tabs>
        </w:pPr>
      </w:pPrChange>
    </w:pPr>
    <w:r w:rsidRPr="00AA0C6F">
      <w:rPr>
        <w:rFonts w:ascii="Calibri" w:eastAsia="Calibri" w:hAnsi="Calibri"/>
        <w:b/>
        <w:sz w:val="28"/>
        <w:szCs w:val="28"/>
      </w:rPr>
      <w:t>Randomized, Embedded, Multifactorial, Adaptive Platform trial for Community-Acquired Pneumonia</w:t>
    </w:r>
    <w:del w:id="386" w:author="Beren Barklam" w:date="2024-11-18T14:19:00Z" w16du:dateUtc="2024-11-18T14:19:00Z">
      <w:r w:rsidRPr="00AA0C6F" w:rsidDel="00ED70CA">
        <w:rPr>
          <w:rFonts w:ascii="Calibri" w:eastAsia="Calibri" w:hAnsi="Calibri"/>
          <w:b/>
          <w:sz w:val="28"/>
          <w:szCs w:val="28"/>
        </w:rPr>
        <w:delText xml:space="preserve"> </w:delText>
      </w:r>
      <w:r w:rsidRPr="00BF5E76" w:rsidDel="00ED70CA">
        <w:rPr>
          <w:rFonts w:ascii="Calibri" w:eastAsia="Calibri" w:hAnsi="Calibri"/>
          <w:b/>
          <w:sz w:val="28"/>
          <w:szCs w:val="28"/>
        </w:rPr>
        <w:delText xml:space="preserve">and </w:delText>
      </w:r>
      <w:r w:rsidDel="00ED70CA">
        <w:rPr>
          <w:rFonts w:ascii="Calibri" w:eastAsia="Calibri" w:hAnsi="Calibri"/>
          <w:b/>
          <w:sz w:val="28"/>
          <w:szCs w:val="28"/>
        </w:rPr>
        <w:delText>COVID-19</w:delText>
      </w:r>
    </w:del>
  </w:p>
  <w:p w14:paraId="7C85803E" w14:textId="5BD315B2" w:rsidR="002A0BD1" w:rsidRPr="00707504" w:rsidRDefault="002A0BD1" w:rsidP="00707504">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jum, Aisha">
    <w15:presenceInfo w15:providerId="AD" w15:userId="S::aanjum1@ic.ac.uk::6bbbfd95-515f-4a09-8af8-2424c102afcd"/>
  </w15:person>
  <w15:person w15:author="Beren Barklam">
    <w15:presenceInfo w15:providerId="AD" w15:userId="S::icnarc303@icnarc.org::944bf126-06d1-492b-ad3a-50dcd256d2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431E9"/>
    <w:rsid w:val="000462AD"/>
    <w:rsid w:val="00047AE6"/>
    <w:rsid w:val="00053B23"/>
    <w:rsid w:val="00054ACE"/>
    <w:rsid w:val="00055EE3"/>
    <w:rsid w:val="00063C12"/>
    <w:rsid w:val="00067DFE"/>
    <w:rsid w:val="00077B64"/>
    <w:rsid w:val="00080DD4"/>
    <w:rsid w:val="00082246"/>
    <w:rsid w:val="000954FD"/>
    <w:rsid w:val="000A64BF"/>
    <w:rsid w:val="000B6174"/>
    <w:rsid w:val="000C5484"/>
    <w:rsid w:val="000D0219"/>
    <w:rsid w:val="000D032B"/>
    <w:rsid w:val="000D39DD"/>
    <w:rsid w:val="000D3B80"/>
    <w:rsid w:val="000D7EF2"/>
    <w:rsid w:val="000E399B"/>
    <w:rsid w:val="000E5DB8"/>
    <w:rsid w:val="000E751C"/>
    <w:rsid w:val="000F07DA"/>
    <w:rsid w:val="000F2742"/>
    <w:rsid w:val="000F4B0D"/>
    <w:rsid w:val="000F7690"/>
    <w:rsid w:val="00134114"/>
    <w:rsid w:val="00137CEF"/>
    <w:rsid w:val="0014703B"/>
    <w:rsid w:val="001541A4"/>
    <w:rsid w:val="00160753"/>
    <w:rsid w:val="00166B7E"/>
    <w:rsid w:val="001703F7"/>
    <w:rsid w:val="00171C2F"/>
    <w:rsid w:val="00173AB1"/>
    <w:rsid w:val="00180C89"/>
    <w:rsid w:val="00183BEC"/>
    <w:rsid w:val="00184D6D"/>
    <w:rsid w:val="001853B2"/>
    <w:rsid w:val="001936EF"/>
    <w:rsid w:val="00193C74"/>
    <w:rsid w:val="001B4B11"/>
    <w:rsid w:val="001C444E"/>
    <w:rsid w:val="001E1BDD"/>
    <w:rsid w:val="001E58E5"/>
    <w:rsid w:val="001E6F7C"/>
    <w:rsid w:val="001F4A71"/>
    <w:rsid w:val="001F7234"/>
    <w:rsid w:val="002066D0"/>
    <w:rsid w:val="00207A19"/>
    <w:rsid w:val="00207C81"/>
    <w:rsid w:val="00221607"/>
    <w:rsid w:val="0025157F"/>
    <w:rsid w:val="00254E72"/>
    <w:rsid w:val="00255B39"/>
    <w:rsid w:val="0025746A"/>
    <w:rsid w:val="00260732"/>
    <w:rsid w:val="00267ACC"/>
    <w:rsid w:val="002733FA"/>
    <w:rsid w:val="00273DDC"/>
    <w:rsid w:val="0027472E"/>
    <w:rsid w:val="00274913"/>
    <w:rsid w:val="0027582B"/>
    <w:rsid w:val="0028056C"/>
    <w:rsid w:val="00284EED"/>
    <w:rsid w:val="00290B18"/>
    <w:rsid w:val="00291A22"/>
    <w:rsid w:val="00297D12"/>
    <w:rsid w:val="002A0BD1"/>
    <w:rsid w:val="002B41DC"/>
    <w:rsid w:val="002C3137"/>
    <w:rsid w:val="002C48F9"/>
    <w:rsid w:val="002D7959"/>
    <w:rsid w:val="002E744A"/>
    <w:rsid w:val="002F1308"/>
    <w:rsid w:val="002F3C02"/>
    <w:rsid w:val="002F41AD"/>
    <w:rsid w:val="002F656E"/>
    <w:rsid w:val="00303B29"/>
    <w:rsid w:val="003215F2"/>
    <w:rsid w:val="00326429"/>
    <w:rsid w:val="00335725"/>
    <w:rsid w:val="00340515"/>
    <w:rsid w:val="00340E37"/>
    <w:rsid w:val="00356B9A"/>
    <w:rsid w:val="0036167D"/>
    <w:rsid w:val="00363617"/>
    <w:rsid w:val="00371251"/>
    <w:rsid w:val="00373ABE"/>
    <w:rsid w:val="00383D74"/>
    <w:rsid w:val="00393CB0"/>
    <w:rsid w:val="00395689"/>
    <w:rsid w:val="003967F7"/>
    <w:rsid w:val="003A18E9"/>
    <w:rsid w:val="003B22F4"/>
    <w:rsid w:val="003B79A7"/>
    <w:rsid w:val="003E1355"/>
    <w:rsid w:val="003E4908"/>
    <w:rsid w:val="003E56F6"/>
    <w:rsid w:val="0040566A"/>
    <w:rsid w:val="00420086"/>
    <w:rsid w:val="00422755"/>
    <w:rsid w:val="00426810"/>
    <w:rsid w:val="00426BD1"/>
    <w:rsid w:val="00430F94"/>
    <w:rsid w:val="00433FA3"/>
    <w:rsid w:val="004357FB"/>
    <w:rsid w:val="00436E06"/>
    <w:rsid w:val="0044069A"/>
    <w:rsid w:val="00456B53"/>
    <w:rsid w:val="00456CA8"/>
    <w:rsid w:val="00456F50"/>
    <w:rsid w:val="004571FB"/>
    <w:rsid w:val="00487386"/>
    <w:rsid w:val="004941B8"/>
    <w:rsid w:val="004A2B7E"/>
    <w:rsid w:val="004B5E5E"/>
    <w:rsid w:val="004B6960"/>
    <w:rsid w:val="004C6A43"/>
    <w:rsid w:val="004E0FCB"/>
    <w:rsid w:val="004F12D2"/>
    <w:rsid w:val="004F4241"/>
    <w:rsid w:val="004F5BEC"/>
    <w:rsid w:val="005034C6"/>
    <w:rsid w:val="005140C8"/>
    <w:rsid w:val="00516850"/>
    <w:rsid w:val="0051769D"/>
    <w:rsid w:val="005218DB"/>
    <w:rsid w:val="00521F42"/>
    <w:rsid w:val="0052252C"/>
    <w:rsid w:val="00524DF2"/>
    <w:rsid w:val="00527CFB"/>
    <w:rsid w:val="00530D46"/>
    <w:rsid w:val="00536923"/>
    <w:rsid w:val="00540820"/>
    <w:rsid w:val="00540D60"/>
    <w:rsid w:val="0054367D"/>
    <w:rsid w:val="0054790B"/>
    <w:rsid w:val="00564DA4"/>
    <w:rsid w:val="00570899"/>
    <w:rsid w:val="00570BA2"/>
    <w:rsid w:val="005753A5"/>
    <w:rsid w:val="00585FAA"/>
    <w:rsid w:val="005A7297"/>
    <w:rsid w:val="005B278A"/>
    <w:rsid w:val="005B7997"/>
    <w:rsid w:val="005D11FA"/>
    <w:rsid w:val="005F0EB0"/>
    <w:rsid w:val="00603C87"/>
    <w:rsid w:val="0061053D"/>
    <w:rsid w:val="006156BD"/>
    <w:rsid w:val="00621639"/>
    <w:rsid w:val="0062504F"/>
    <w:rsid w:val="0063480E"/>
    <w:rsid w:val="00635BDA"/>
    <w:rsid w:val="00635DE7"/>
    <w:rsid w:val="00643864"/>
    <w:rsid w:val="00657864"/>
    <w:rsid w:val="00661791"/>
    <w:rsid w:val="006643CF"/>
    <w:rsid w:val="00666D1D"/>
    <w:rsid w:val="0067185E"/>
    <w:rsid w:val="006860C4"/>
    <w:rsid w:val="006A1CEF"/>
    <w:rsid w:val="006C3A53"/>
    <w:rsid w:val="006C79E6"/>
    <w:rsid w:val="006E2DDF"/>
    <w:rsid w:val="00704622"/>
    <w:rsid w:val="00705EF6"/>
    <w:rsid w:val="0070709D"/>
    <w:rsid w:val="00707504"/>
    <w:rsid w:val="0071029D"/>
    <w:rsid w:val="00712A3A"/>
    <w:rsid w:val="00712D5D"/>
    <w:rsid w:val="00714648"/>
    <w:rsid w:val="00714D56"/>
    <w:rsid w:val="00715817"/>
    <w:rsid w:val="00716A60"/>
    <w:rsid w:val="00721B27"/>
    <w:rsid w:val="007228B4"/>
    <w:rsid w:val="00723871"/>
    <w:rsid w:val="007425DD"/>
    <w:rsid w:val="00745FC9"/>
    <w:rsid w:val="00746B82"/>
    <w:rsid w:val="00752A16"/>
    <w:rsid w:val="0076619D"/>
    <w:rsid w:val="00766CED"/>
    <w:rsid w:val="00771927"/>
    <w:rsid w:val="007740D4"/>
    <w:rsid w:val="00780D7F"/>
    <w:rsid w:val="00782581"/>
    <w:rsid w:val="007849E7"/>
    <w:rsid w:val="00791EF3"/>
    <w:rsid w:val="00792747"/>
    <w:rsid w:val="007A004D"/>
    <w:rsid w:val="007B10FC"/>
    <w:rsid w:val="007B4C54"/>
    <w:rsid w:val="007C657A"/>
    <w:rsid w:val="007E3137"/>
    <w:rsid w:val="007E4C80"/>
    <w:rsid w:val="007F3642"/>
    <w:rsid w:val="007F5196"/>
    <w:rsid w:val="00823AED"/>
    <w:rsid w:val="00832505"/>
    <w:rsid w:val="00832D68"/>
    <w:rsid w:val="00833C19"/>
    <w:rsid w:val="00856F07"/>
    <w:rsid w:val="008750CE"/>
    <w:rsid w:val="00876D3B"/>
    <w:rsid w:val="00886E04"/>
    <w:rsid w:val="008970EF"/>
    <w:rsid w:val="008B22DF"/>
    <w:rsid w:val="008B2F39"/>
    <w:rsid w:val="008B2FEF"/>
    <w:rsid w:val="008D3A69"/>
    <w:rsid w:val="008D5C44"/>
    <w:rsid w:val="008E30D4"/>
    <w:rsid w:val="008E32AF"/>
    <w:rsid w:val="008E539A"/>
    <w:rsid w:val="008F105C"/>
    <w:rsid w:val="00900F0C"/>
    <w:rsid w:val="00911C71"/>
    <w:rsid w:val="009300E0"/>
    <w:rsid w:val="00932A62"/>
    <w:rsid w:val="0093459F"/>
    <w:rsid w:val="00937DA6"/>
    <w:rsid w:val="009426FE"/>
    <w:rsid w:val="00944651"/>
    <w:rsid w:val="00950B48"/>
    <w:rsid w:val="00953FE5"/>
    <w:rsid w:val="00986B8F"/>
    <w:rsid w:val="00987023"/>
    <w:rsid w:val="00990FDD"/>
    <w:rsid w:val="009A2A97"/>
    <w:rsid w:val="009A6EE1"/>
    <w:rsid w:val="009B4E35"/>
    <w:rsid w:val="009B7461"/>
    <w:rsid w:val="009E5B47"/>
    <w:rsid w:val="009F36CF"/>
    <w:rsid w:val="00A03AE2"/>
    <w:rsid w:val="00A06143"/>
    <w:rsid w:val="00A21D19"/>
    <w:rsid w:val="00A276C9"/>
    <w:rsid w:val="00A364B9"/>
    <w:rsid w:val="00A3742E"/>
    <w:rsid w:val="00A57404"/>
    <w:rsid w:val="00A63680"/>
    <w:rsid w:val="00A63C46"/>
    <w:rsid w:val="00A74C43"/>
    <w:rsid w:val="00A76CDD"/>
    <w:rsid w:val="00A76EA5"/>
    <w:rsid w:val="00A77C17"/>
    <w:rsid w:val="00A97551"/>
    <w:rsid w:val="00AA0C6F"/>
    <w:rsid w:val="00AA1749"/>
    <w:rsid w:val="00AA41F3"/>
    <w:rsid w:val="00AB0B95"/>
    <w:rsid w:val="00AB3309"/>
    <w:rsid w:val="00AD0300"/>
    <w:rsid w:val="00AF0B65"/>
    <w:rsid w:val="00B051C1"/>
    <w:rsid w:val="00B05489"/>
    <w:rsid w:val="00B1309A"/>
    <w:rsid w:val="00B170F2"/>
    <w:rsid w:val="00B32C44"/>
    <w:rsid w:val="00B456CC"/>
    <w:rsid w:val="00B4578E"/>
    <w:rsid w:val="00B47D94"/>
    <w:rsid w:val="00B611C9"/>
    <w:rsid w:val="00B70440"/>
    <w:rsid w:val="00B7362E"/>
    <w:rsid w:val="00B74D5E"/>
    <w:rsid w:val="00B75973"/>
    <w:rsid w:val="00B838FA"/>
    <w:rsid w:val="00BC03F5"/>
    <w:rsid w:val="00BC206B"/>
    <w:rsid w:val="00BC722E"/>
    <w:rsid w:val="00BD0627"/>
    <w:rsid w:val="00BD1A2E"/>
    <w:rsid w:val="00BE4673"/>
    <w:rsid w:val="00BE67C7"/>
    <w:rsid w:val="00BF2BF3"/>
    <w:rsid w:val="00BF7DAA"/>
    <w:rsid w:val="00C0596F"/>
    <w:rsid w:val="00C12DD0"/>
    <w:rsid w:val="00C13B67"/>
    <w:rsid w:val="00C15EAC"/>
    <w:rsid w:val="00C217D5"/>
    <w:rsid w:val="00C23D83"/>
    <w:rsid w:val="00C3252C"/>
    <w:rsid w:val="00C4032F"/>
    <w:rsid w:val="00C61E96"/>
    <w:rsid w:val="00C66DAA"/>
    <w:rsid w:val="00C851F0"/>
    <w:rsid w:val="00C8778E"/>
    <w:rsid w:val="00C94F04"/>
    <w:rsid w:val="00C96C58"/>
    <w:rsid w:val="00CA2DD5"/>
    <w:rsid w:val="00CE4A68"/>
    <w:rsid w:val="00CE793E"/>
    <w:rsid w:val="00CF1247"/>
    <w:rsid w:val="00D03E60"/>
    <w:rsid w:val="00D04642"/>
    <w:rsid w:val="00D05394"/>
    <w:rsid w:val="00D165F1"/>
    <w:rsid w:val="00D16714"/>
    <w:rsid w:val="00D23863"/>
    <w:rsid w:val="00D36978"/>
    <w:rsid w:val="00D57327"/>
    <w:rsid w:val="00D6017E"/>
    <w:rsid w:val="00D63C3D"/>
    <w:rsid w:val="00D64404"/>
    <w:rsid w:val="00D75266"/>
    <w:rsid w:val="00D777B6"/>
    <w:rsid w:val="00D86DE6"/>
    <w:rsid w:val="00DB6FFC"/>
    <w:rsid w:val="00DB733B"/>
    <w:rsid w:val="00DC57AB"/>
    <w:rsid w:val="00DD04AE"/>
    <w:rsid w:val="00DE4D34"/>
    <w:rsid w:val="00DE6866"/>
    <w:rsid w:val="00DE71E6"/>
    <w:rsid w:val="00DF1814"/>
    <w:rsid w:val="00DF1959"/>
    <w:rsid w:val="00DF3DF1"/>
    <w:rsid w:val="00DF5566"/>
    <w:rsid w:val="00DF65AA"/>
    <w:rsid w:val="00DF7CAC"/>
    <w:rsid w:val="00E3333E"/>
    <w:rsid w:val="00E349B6"/>
    <w:rsid w:val="00E40D4B"/>
    <w:rsid w:val="00E449F0"/>
    <w:rsid w:val="00E5651D"/>
    <w:rsid w:val="00E56579"/>
    <w:rsid w:val="00E634DF"/>
    <w:rsid w:val="00E64E37"/>
    <w:rsid w:val="00E6765B"/>
    <w:rsid w:val="00E727B7"/>
    <w:rsid w:val="00E8342E"/>
    <w:rsid w:val="00E853FF"/>
    <w:rsid w:val="00E93785"/>
    <w:rsid w:val="00EA5D3C"/>
    <w:rsid w:val="00ED70CA"/>
    <w:rsid w:val="00EF1714"/>
    <w:rsid w:val="00F021A1"/>
    <w:rsid w:val="00F02F13"/>
    <w:rsid w:val="00F04F4F"/>
    <w:rsid w:val="00F36798"/>
    <w:rsid w:val="00F46435"/>
    <w:rsid w:val="00F46A11"/>
    <w:rsid w:val="00F571A3"/>
    <w:rsid w:val="00F67115"/>
    <w:rsid w:val="00F70960"/>
    <w:rsid w:val="00F710BC"/>
    <w:rsid w:val="00F72CB7"/>
    <w:rsid w:val="00F80564"/>
    <w:rsid w:val="00F80DB1"/>
    <w:rsid w:val="00FD0351"/>
    <w:rsid w:val="00FD1E3B"/>
    <w:rsid w:val="00FD6C05"/>
    <w:rsid w:val="00FE52CB"/>
    <w:rsid w:val="00FE5804"/>
    <w:rsid w:val="00FF3163"/>
    <w:rsid w:val="00FF5C66"/>
    <w:rsid w:val="00FF6463"/>
    <w:rsid w:val="05135152"/>
    <w:rsid w:val="224A9F0D"/>
    <w:rsid w:val="26C6BBF0"/>
    <w:rsid w:val="2A0E3AE8"/>
    <w:rsid w:val="3CB2946E"/>
    <w:rsid w:val="3F6E817D"/>
    <w:rsid w:val="4E39D554"/>
    <w:rsid w:val="5C6D0CE0"/>
    <w:rsid w:val="6A150CD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3411E4A6-35C7-4708-84F9-BE5EAD732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860</Words>
  <Characters>7410</Characters>
  <Application>Microsoft Office Word</Application>
  <DocSecurity>0</DocSecurity>
  <Lines>61</Lines>
  <Paragraphs>16</Paragraphs>
  <ScaleCrop>false</ScaleCrop>
  <Company>Laptop</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Anjum, Aisha</cp:lastModifiedBy>
  <cp:revision>35</cp:revision>
  <cp:lastPrinted>2017-12-01T09:36:00Z</cp:lastPrinted>
  <dcterms:created xsi:type="dcterms:W3CDTF">2024-11-18T14:19:00Z</dcterms:created>
  <dcterms:modified xsi:type="dcterms:W3CDTF">2024-11-26T17:19:00Z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